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6D476" w14:textId="4DEB09C7" w:rsidR="00EB2467" w:rsidRPr="00C367DF" w:rsidRDefault="00DC6595">
      <w:pPr>
        <w:spacing w:after="115" w:line="259" w:lineRule="auto"/>
        <w:rPr>
          <w:rFonts w:ascii="Arial" w:hAnsi="Arial" w:cs="Arial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7EEE630" wp14:editId="72AC0FE7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E8BAD" w14:textId="77777777" w:rsidR="0092445A" w:rsidRPr="003356D9" w:rsidRDefault="0092445A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EE63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3DAE8BAD" w14:textId="77777777" w:rsidR="0092445A" w:rsidRPr="003356D9" w:rsidRDefault="0092445A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018A11" wp14:editId="23BB304D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820BAA" w14:textId="77777777" w:rsidR="0092445A" w:rsidRPr="00E649B1" w:rsidRDefault="0092445A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18A11"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    <v:textbox inset="0,0,0,0">
                  <w:txbxContent>
                    <w:p w14:paraId="38820BAA" w14:textId="77777777" w:rsidR="0092445A" w:rsidRPr="00E649B1" w:rsidRDefault="0092445A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D1A84B7" wp14:editId="2CFDE1F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729D8" w14:textId="77777777" w:rsidR="0092445A" w:rsidRDefault="0092445A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62D3B" w14:textId="77777777" w:rsidR="0092445A" w:rsidRDefault="0092445A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B8CB4" w14:textId="77777777" w:rsidR="0092445A" w:rsidRPr="00F676F4" w:rsidRDefault="0092445A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1A84B7"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PeTBhI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">
                <v:shape id="Shape 964" o:spid="_x0000_s1029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3AC729D8" w14:textId="77777777" w:rsidR="0092445A" w:rsidRDefault="0092445A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77D62D3B" w14:textId="77777777" w:rsidR="0092445A" w:rsidRDefault="0092445A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76CB8CB4" w14:textId="77777777" w:rsidR="0092445A" w:rsidRPr="00F676F4" w:rsidRDefault="0092445A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C367DF">
        <w:rPr>
          <w:rFonts w:ascii="Arial" w:hAnsi="Arial" w:cs="Arial"/>
          <w:b/>
          <w:color w:val="11306E"/>
          <w:sz w:val="32"/>
          <w:szCs w:val="32"/>
        </w:rPr>
        <w:t xml:space="preserve">la projektów </w:t>
      </w:r>
      <w:r w:rsidR="00E4298B" w:rsidRPr="00C367DF">
        <w:rPr>
          <w:rFonts w:ascii="Arial" w:hAnsi="Arial" w:cs="Arial"/>
          <w:b/>
          <w:color w:val="1F3864" w:themeColor="accent1" w:themeShade="80"/>
          <w:sz w:val="32"/>
          <w:szCs w:val="32"/>
        </w:rPr>
        <w:t xml:space="preserve">inwestycyjnych </w:t>
      </w:r>
      <w:r w:rsidR="00426703" w:rsidRPr="00C367DF">
        <w:rPr>
          <w:rFonts w:ascii="Arial" w:hAnsi="Arial" w:cs="Arial"/>
          <w:b/>
          <w:color w:val="11306E"/>
          <w:sz w:val="32"/>
          <w:szCs w:val="32"/>
        </w:rPr>
        <w:t xml:space="preserve">przy ubieganiu </w:t>
      </w:r>
      <w:r w:rsidR="00E4298B" w:rsidRPr="00C367DF">
        <w:rPr>
          <w:rFonts w:ascii="Arial" w:hAnsi="Arial" w:cs="Arial"/>
          <w:b/>
          <w:color w:val="11306E"/>
          <w:sz w:val="32"/>
          <w:szCs w:val="32"/>
        </w:rPr>
        <w:t>się o wsparcie</w:t>
      </w:r>
      <w:r w:rsidR="00AF7B84" w:rsidRPr="00C367DF">
        <w:rPr>
          <w:rFonts w:ascii="Arial" w:hAnsi="Arial" w:cs="Arial"/>
          <w:b/>
          <w:color w:val="11306E"/>
          <w:sz w:val="32"/>
          <w:szCs w:val="32"/>
        </w:rPr>
        <w:t xml:space="preserve"> </w:t>
      </w:r>
      <w:r w:rsidR="00E4298B" w:rsidRPr="00C367DF">
        <w:rPr>
          <w:rFonts w:ascii="Arial" w:hAnsi="Arial" w:cs="Arial"/>
          <w:b/>
          <w:color w:val="11306E"/>
          <w:sz w:val="32"/>
          <w:szCs w:val="32"/>
        </w:rPr>
        <w:t>w ramach Funduszy Europejskich dla Pomorza Zachodniego 2021-2027</w:t>
      </w:r>
    </w:p>
    <w:p w14:paraId="3B0155DC" w14:textId="77777777" w:rsidR="007002F1" w:rsidRPr="00AF7B84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5CAAA1D7" w14:textId="77777777" w:rsidR="00C367DF" w:rsidRPr="00C367DF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bookmarkStart w:id="0" w:name="_Hlk140747128"/>
      <w:bookmarkStart w:id="1" w:name="_Hlk181690532"/>
      <w:r w:rsidRPr="00C367DF">
        <w:rPr>
          <w:rFonts w:ascii="Arial" w:hAnsi="Arial" w:cs="Arial"/>
          <w:b/>
          <w:color w:val="1F3864" w:themeColor="accent1" w:themeShade="80"/>
          <w:sz w:val="24"/>
        </w:rPr>
        <w:t>Priorytet 2: Fundusze Europejskie na rzecz zielonego Pomorza Zachodniego</w:t>
      </w:r>
    </w:p>
    <w:p w14:paraId="190F9671" w14:textId="339850D4" w:rsidR="00C367DF" w:rsidRPr="00C367DF" w:rsidRDefault="00C367DF" w:rsidP="00C367DF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C367DF">
        <w:rPr>
          <w:rFonts w:ascii="Arial" w:hAnsi="Arial" w:cs="Arial"/>
          <w:b/>
          <w:color w:val="1F3864" w:themeColor="accent1" w:themeShade="80"/>
          <w:sz w:val="24"/>
        </w:rPr>
        <w:t>Działanie 2.</w:t>
      </w:r>
      <w:r w:rsidR="00517558">
        <w:rPr>
          <w:rFonts w:ascii="Arial" w:hAnsi="Arial" w:cs="Arial"/>
          <w:b/>
          <w:color w:val="1F3864" w:themeColor="accent1" w:themeShade="80"/>
          <w:sz w:val="24"/>
        </w:rPr>
        <w:t>4</w:t>
      </w:r>
      <w:r w:rsidRPr="00C367DF">
        <w:rPr>
          <w:rFonts w:ascii="Arial" w:hAnsi="Arial" w:cs="Arial"/>
          <w:b/>
          <w:color w:val="1F3864" w:themeColor="accent1" w:themeShade="80"/>
          <w:sz w:val="24"/>
        </w:rPr>
        <w:t xml:space="preserve"> </w:t>
      </w:r>
      <w:r w:rsidR="00517558">
        <w:rPr>
          <w:rFonts w:ascii="Arial" w:hAnsi="Arial" w:cs="Arial"/>
          <w:b/>
          <w:color w:val="1F3864" w:themeColor="accent1" w:themeShade="80"/>
          <w:sz w:val="24"/>
        </w:rPr>
        <w:t>Efektywne systemy ciepłownicze</w:t>
      </w:r>
    </w:p>
    <w:bookmarkEnd w:id="0"/>
    <w:p w14:paraId="56B55DEF" w14:textId="77777777" w:rsidR="008C58CE" w:rsidRPr="008C58CE" w:rsidRDefault="008C58CE" w:rsidP="008C58CE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</w:rPr>
      </w:pPr>
      <w:r w:rsidRPr="008C58CE">
        <w:rPr>
          <w:rFonts w:ascii="Arial" w:hAnsi="Arial" w:cs="Arial"/>
          <w:b/>
          <w:color w:val="1F3864" w:themeColor="accent1" w:themeShade="80"/>
          <w:sz w:val="24"/>
        </w:rPr>
        <w:t>Typ projektu: 1. Budowa/rozbudowa/modernizacja systemów ciepłowniczych i chłodniczych (sieci) wraz z magazynami ciepła oraz przystosowania instalacji do spalania wodoru</w:t>
      </w:r>
    </w:p>
    <w:bookmarkEnd w:id="1"/>
    <w:p w14:paraId="629DE3F0" w14:textId="77777777" w:rsidR="000901A4" w:rsidRDefault="000901A4" w:rsidP="000901A4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29430EC5" w14:textId="241C5B74" w:rsidR="009D060B" w:rsidRPr="000901A4" w:rsidRDefault="000901A4" w:rsidP="009D060B">
      <w:pPr>
        <w:tabs>
          <w:tab w:val="left" w:pos="2777"/>
        </w:tabs>
        <w:spacing w:after="0" w:line="240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901A4">
        <w:rPr>
          <w:rFonts w:ascii="Arial" w:hAnsi="Arial" w:cs="Arial"/>
          <w:b/>
          <w:color w:val="1F3864" w:themeColor="accent1" w:themeShade="80"/>
          <w:sz w:val="24"/>
          <w:szCs w:val="24"/>
        </w:rPr>
        <w:t>Sposób przeprowadzania naboru: konkurencyjny</w:t>
      </w:r>
    </w:p>
    <w:p w14:paraId="0C9A775B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1CE1A518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178744B1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3B62EBE7" w14:textId="77777777"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14:paraId="5D00E032" w14:textId="6A762CBE" w:rsidR="00E93DE5" w:rsidRDefault="00E93DE5">
      <w:pPr>
        <w:spacing w:line="259" w:lineRule="auto"/>
        <w:rPr>
          <w:b/>
          <w:sz w:val="36"/>
          <w:highlight w:val="yellow"/>
        </w:rPr>
      </w:pPr>
    </w:p>
    <w:p w14:paraId="529F6EA2" w14:textId="77777777" w:rsidR="00C367DF" w:rsidRPr="001B3419" w:rsidRDefault="00C367DF">
      <w:pPr>
        <w:spacing w:line="259" w:lineRule="auto"/>
        <w:rPr>
          <w:b/>
          <w:sz w:val="36"/>
          <w:highlight w:val="yellow"/>
        </w:rPr>
      </w:pPr>
    </w:p>
    <w:p w14:paraId="3D0295D0" w14:textId="77777777" w:rsidR="00517558" w:rsidRPr="001B3419" w:rsidRDefault="00517558">
      <w:pPr>
        <w:spacing w:line="259" w:lineRule="auto"/>
        <w:rPr>
          <w:b/>
          <w:sz w:val="36"/>
          <w:highlight w:val="yellow"/>
        </w:rPr>
      </w:pPr>
    </w:p>
    <w:p w14:paraId="4570836B" w14:textId="77777777" w:rsidR="00E4298B" w:rsidRPr="009D060B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9D060B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9D060B" w14:paraId="10D5B194" w14:textId="77777777" w:rsidTr="00BF682B">
        <w:tc>
          <w:tcPr>
            <w:tcW w:w="9356" w:type="dxa"/>
            <w:shd w:val="clear" w:color="auto" w:fill="9CC2E5"/>
          </w:tcPr>
          <w:p w14:paraId="086E76F1" w14:textId="77777777" w:rsidR="00992DF0" w:rsidRPr="009D060B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9D060B" w14:paraId="2E6634A7" w14:textId="77777777" w:rsidTr="00992DF0">
        <w:tc>
          <w:tcPr>
            <w:tcW w:w="9356" w:type="dxa"/>
            <w:shd w:val="clear" w:color="auto" w:fill="auto"/>
          </w:tcPr>
          <w:p w14:paraId="710A2CD1" w14:textId="77777777" w:rsidR="00992DF0" w:rsidRPr="009D060B" w:rsidRDefault="00F404AE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9D060B" w14:paraId="45F37ED4" w14:textId="77777777" w:rsidTr="00BF682B">
        <w:tc>
          <w:tcPr>
            <w:tcW w:w="9356" w:type="dxa"/>
            <w:shd w:val="clear" w:color="auto" w:fill="9CC2E5"/>
          </w:tcPr>
          <w:p w14:paraId="21FEC5B5" w14:textId="77777777" w:rsidR="00992DF0" w:rsidRPr="009D060B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9D060B" w14:paraId="4D97A562" w14:textId="77777777" w:rsidTr="00992DF0">
        <w:tc>
          <w:tcPr>
            <w:tcW w:w="9356" w:type="dxa"/>
            <w:shd w:val="clear" w:color="auto" w:fill="auto"/>
          </w:tcPr>
          <w:p w14:paraId="29556F32" w14:textId="77777777" w:rsidR="00696592" w:rsidRPr="009D060B" w:rsidRDefault="00F404AE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9D060B" w14:paraId="074787DD" w14:textId="77777777" w:rsidTr="00BF682B">
        <w:tc>
          <w:tcPr>
            <w:tcW w:w="9356" w:type="dxa"/>
            <w:shd w:val="clear" w:color="auto" w:fill="9CC2E5"/>
            <w:vAlign w:val="center"/>
          </w:tcPr>
          <w:p w14:paraId="39B3F645" w14:textId="77777777" w:rsidR="00992DF0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  <w:p w14:paraId="4DB080BC" w14:textId="1C092C35" w:rsidR="002D395E" w:rsidRPr="002D395E" w:rsidRDefault="002D395E" w:rsidP="002D395E">
            <w:pPr>
              <w:spacing w:after="0" w:line="276" w:lineRule="auto"/>
              <w:jc w:val="left"/>
              <w:rPr>
                <w:rFonts w:ascii="Arial" w:hAnsi="Arial" w:cs="Arial"/>
                <w:color w:val="11306E"/>
                <w:sz w:val="24"/>
              </w:rPr>
            </w:pPr>
            <w:r w:rsidRPr="002D395E">
              <w:rPr>
                <w:rFonts w:ascii="Arial" w:hAnsi="Arial" w:cs="Arial"/>
                <w:color w:val="11306E"/>
                <w:sz w:val="24"/>
              </w:rPr>
              <w:t>Wskaż czy projekt będzie realizowany w partnerstwie</w:t>
            </w:r>
            <w:r>
              <w:rPr>
                <w:rFonts w:ascii="Arial" w:hAnsi="Arial" w:cs="Arial"/>
                <w:color w:val="11306E"/>
                <w:sz w:val="24"/>
              </w:rPr>
              <w:t>:</w:t>
            </w:r>
          </w:p>
        </w:tc>
      </w:tr>
      <w:tr w:rsidR="00D3351D" w:rsidRPr="009D060B" w14:paraId="0F043FC3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067538D8" w14:textId="77777777" w:rsidR="00D3351D" w:rsidRPr="009D060B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5A1266F2" w14:textId="77777777" w:rsidR="00D3351D" w:rsidRPr="009D060B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9D060B" w14:paraId="152FFADA" w14:textId="77777777" w:rsidTr="002D395E">
        <w:trPr>
          <w:trHeight w:val="668"/>
        </w:trPr>
        <w:tc>
          <w:tcPr>
            <w:tcW w:w="9356" w:type="dxa"/>
            <w:shd w:val="clear" w:color="auto" w:fill="FFFFFF" w:themeFill="background1"/>
          </w:tcPr>
          <w:p w14:paraId="310EDA42" w14:textId="77777777" w:rsidR="00D3351D" w:rsidRPr="009D060B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1D7D538" w14:textId="77777777" w:rsidR="00D3351D" w:rsidRPr="009D060B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701B8481" w14:textId="77777777" w:rsidR="00D3351D" w:rsidRPr="009D060B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6AB74DC9" w14:textId="77777777" w:rsidR="00D3351D" w:rsidRPr="009D060B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9D060B" w14:paraId="1BB01B76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6CB74712" w14:textId="18D3C5AA" w:rsidR="00D3351D" w:rsidRPr="009D060B" w:rsidRDefault="002D395E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Wskaż czy powyższe dotyczy </w:t>
            </w:r>
            <w:r w:rsidR="00D3351D"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partnerstw</w:t>
            </w: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>a</w:t>
            </w:r>
            <w:r w:rsidR="00D3351D"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publiczno-prywatn</w:t>
            </w: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>ego:</w:t>
            </w:r>
          </w:p>
          <w:p w14:paraId="4E2E817D" w14:textId="77777777" w:rsidR="00D3351D" w:rsidRPr="009D060B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78C56283" w14:textId="77777777" w:rsidR="00D3351D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9D060B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  <w:p w14:paraId="543651FA" w14:textId="44CD5B99" w:rsidR="008A7717" w:rsidRPr="000E5C73" w:rsidRDefault="008A7717" w:rsidP="000E5C73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Jeżeli zaznaczyłeś </w:t>
            </w:r>
            <w:r w:rsidR="000E5C73">
              <w:rPr>
                <w:rFonts w:ascii="Arial" w:hAnsi="Arial" w:cs="Arial"/>
                <w:bCs/>
                <w:iCs/>
                <w:color w:val="11306E"/>
                <w:sz w:val="24"/>
              </w:rPr>
              <w:t>TAK</w:t>
            </w:r>
            <w:r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opisz czy projekt jest realizowany</w:t>
            </w:r>
            <w:r w:rsidR="000E5C73"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>:</w:t>
            </w:r>
            <w:ins w:id="2" w:author="Katarzyna Romańska" w:date="2024-11-08T12:47:00Z">
              <w:r w:rsidRPr="000E5C73">
                <w:rPr>
                  <w:rFonts w:ascii="Arial" w:hAnsi="Arial" w:cs="Arial"/>
                  <w:bCs/>
                  <w:iCs/>
                  <w:color w:val="11306E"/>
                  <w:sz w:val="24"/>
                </w:rPr>
                <w:t xml:space="preserve"> </w:t>
              </w:r>
            </w:ins>
          </w:p>
          <w:p w14:paraId="42F3D6AF" w14:textId="77777777" w:rsidR="000E5C73" w:rsidRPr="000F7F85" w:rsidRDefault="000E5C73" w:rsidP="000E5C7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jakiej formule będzie realizowany projekt:</w:t>
            </w:r>
          </w:p>
          <w:p w14:paraId="1F7FE2E0" w14:textId="77777777" w:rsidR="000E5C73" w:rsidRPr="000F7F85" w:rsidRDefault="000E5C73" w:rsidP="000E5C7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 pośrednictwem ESCO (jeśli tak, załącz projekt umowy lub zawartą umowę z firmą ESCO)</w:t>
            </w:r>
          </w:p>
          <w:p w14:paraId="082F630D" w14:textId="6C2CB9CB" w:rsidR="000E5C73" w:rsidRDefault="000E5C73" w:rsidP="000E5C73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hybrydowy (jeśli tak, załącz projekt umowy lub umowę z partnerem).</w:t>
            </w:r>
          </w:p>
          <w:p w14:paraId="692A6D4D" w14:textId="4ABD1E0A" w:rsidR="000E5C73" w:rsidRPr="009D060B" w:rsidRDefault="000E5C73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</w:p>
        </w:tc>
      </w:tr>
      <w:tr w:rsidR="00992DF0" w:rsidRPr="009D060B" w14:paraId="427BCE98" w14:textId="77777777" w:rsidTr="00BF682B">
        <w:tc>
          <w:tcPr>
            <w:tcW w:w="9356" w:type="dxa"/>
            <w:shd w:val="clear" w:color="auto" w:fill="9CC2E5"/>
          </w:tcPr>
          <w:p w14:paraId="4E1A3457" w14:textId="77777777" w:rsidR="00992DF0" w:rsidRPr="009D060B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14:paraId="453DB29D" w14:textId="77777777" w:rsidR="000E5C73" w:rsidRDefault="00992DF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9D060B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9D060B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9D060B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9D060B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9D060B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  <w:r w:rsidR="000E5C73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Wskaż:</w:t>
            </w:r>
          </w:p>
          <w:p w14:paraId="6E9FFC10" w14:textId="77777777" w:rsidR="000E5C73" w:rsidRDefault="000E5C73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>- datę rozpoczęcia realizacji projektu (r</w:t>
            </w:r>
            <w:r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>ozpoczęcie realizacji projektu oznacza podjęcie działań zmierzających bezpośrednio do realizacji projektu, w tym zwłaszcza rozpoczęcie prac budowlanych, pierwsze prawnie wiążące zobowiązanie do zamówienia środków trwałych, elementów wyposażenia, towarów, usług lub wartości niematerialnych i prawnych, jak też poniesienie jakiegokolwiek wydatku kwalifikowalnego w ramach projektu</w:t>
            </w: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>),</w:t>
            </w:r>
          </w:p>
          <w:p w14:paraId="2D308DCA" w14:textId="77777777" w:rsidR="00992DF0" w:rsidRDefault="000E5C73" w:rsidP="000E5C73">
            <w:pPr>
              <w:spacing w:after="0" w:line="276" w:lineRule="auto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- </w:t>
            </w:r>
            <w:r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>datę rozpoczęcia prac (</w:t>
            </w: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>p</w:t>
            </w:r>
            <w:r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>rzez rozpoczęcie prac należy rozumieć rozpoczęcie robót budowlanych związanych z inwestycją objętą projektem lub pierwsze prawnie wiążące zobowiązanie do zamówienia urządzeń lub inne zobowiązanie, które powoduje, że inwestycja staje się nieodwracalna, w zależności od tego co nastąpi najpierw</w:t>
            </w: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>; z</w:t>
            </w:r>
            <w:r w:rsidRPr="000E5C73">
              <w:rPr>
                <w:rFonts w:ascii="Arial" w:hAnsi="Arial" w:cs="Arial"/>
                <w:bCs/>
                <w:iCs/>
                <w:color w:val="11306E"/>
                <w:sz w:val="24"/>
              </w:rPr>
              <w:t>akupu gruntów ani prac przygotowawczych nie uznaje się za rozpoczęcie prac</w:t>
            </w: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>).</w:t>
            </w:r>
          </w:p>
          <w:p w14:paraId="5E56C977" w14:textId="0F75970D" w:rsidR="000E5C73" w:rsidRPr="000E5C73" w:rsidRDefault="000E5C73" w:rsidP="000E5C73">
            <w:pPr>
              <w:spacing w:after="0" w:line="276" w:lineRule="auto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</w:p>
        </w:tc>
      </w:tr>
      <w:tr w:rsidR="00EB2467" w:rsidRPr="009D060B" w14:paraId="0DB2A64E" w14:textId="77777777" w:rsidTr="000D7753">
        <w:tc>
          <w:tcPr>
            <w:tcW w:w="9356" w:type="dxa"/>
          </w:tcPr>
          <w:p w14:paraId="1EDCC16C" w14:textId="77777777" w:rsidR="002D395E" w:rsidRDefault="009415FC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22B17A6F" w14:textId="4E4742DC" w:rsidR="008F0939" w:rsidRPr="008F0939" w:rsidRDefault="008F0939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</w:p>
        </w:tc>
      </w:tr>
      <w:tr w:rsidR="00EB2467" w:rsidRPr="009D060B" w14:paraId="55C3668C" w14:textId="77777777" w:rsidTr="00BF682B">
        <w:tc>
          <w:tcPr>
            <w:tcW w:w="9356" w:type="dxa"/>
            <w:shd w:val="clear" w:color="auto" w:fill="9CC2E5"/>
          </w:tcPr>
          <w:p w14:paraId="19A2B7BC" w14:textId="77777777" w:rsidR="006F0C4B" w:rsidRPr="009D060B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lastRenderedPageBreak/>
              <w:t>Zgodność z celami działania</w:t>
            </w:r>
          </w:p>
          <w:p w14:paraId="126F6005" w14:textId="77777777" w:rsidR="00B3592F" w:rsidRPr="009D060B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9D060B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9D060B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projektów.</w:t>
            </w:r>
          </w:p>
        </w:tc>
      </w:tr>
      <w:tr w:rsidR="00EB2467" w:rsidRPr="001B3419" w14:paraId="31549FAA" w14:textId="77777777" w:rsidTr="000D7753">
        <w:tc>
          <w:tcPr>
            <w:tcW w:w="9356" w:type="dxa"/>
          </w:tcPr>
          <w:p w14:paraId="643487B6" w14:textId="77777777" w:rsidR="002D395E" w:rsidRDefault="009415FC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4441F4AE" w14:textId="2C30B8F6" w:rsidR="008F0939" w:rsidRPr="008F0939" w:rsidRDefault="008F0939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</w:p>
        </w:tc>
      </w:tr>
      <w:tr w:rsidR="00EB2467" w:rsidRPr="009D060B" w14:paraId="0AFE5066" w14:textId="77777777" w:rsidTr="00BF682B">
        <w:tc>
          <w:tcPr>
            <w:tcW w:w="9356" w:type="dxa"/>
            <w:shd w:val="clear" w:color="auto" w:fill="9CC2E5"/>
          </w:tcPr>
          <w:p w14:paraId="167DF82E" w14:textId="77777777" w:rsidR="006F0C4B" w:rsidRPr="009D060B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79A6B1C2" w14:textId="77777777" w:rsidR="006F0C4B" w:rsidRPr="009D060B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9D060B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9D060B">
              <w:rPr>
                <w:rFonts w:ascii="Arial" w:hAnsi="Arial" w:cs="Arial"/>
                <w:color w:val="11306E"/>
                <w:sz w:val="24"/>
              </w:rPr>
              <w:t>że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9D060B" w14:paraId="2CE9A0AB" w14:textId="77777777" w:rsidTr="000D7753">
        <w:tc>
          <w:tcPr>
            <w:tcW w:w="9356" w:type="dxa"/>
          </w:tcPr>
          <w:p w14:paraId="0B4396CE" w14:textId="77777777" w:rsidR="002D395E" w:rsidRDefault="009415FC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595F0257" w14:textId="7CCE23E2" w:rsidR="008F0939" w:rsidRPr="008F0939" w:rsidRDefault="008F0939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</w:p>
        </w:tc>
      </w:tr>
      <w:tr w:rsidR="00EB2467" w:rsidRPr="009D060B" w14:paraId="7DAAE3A2" w14:textId="77777777" w:rsidTr="00BF682B">
        <w:tc>
          <w:tcPr>
            <w:tcW w:w="9356" w:type="dxa"/>
            <w:shd w:val="clear" w:color="auto" w:fill="9CC2E5"/>
          </w:tcPr>
          <w:p w14:paraId="19C58A87" w14:textId="77777777" w:rsidR="00EB2467" w:rsidRPr="009D060B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6485D78B" w14:textId="705867B7" w:rsidR="00E10089" w:rsidRPr="009D060B" w:rsidRDefault="00EA1E5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9D060B">
              <w:rPr>
                <w:rFonts w:ascii="Arial" w:hAnsi="Arial" w:cs="Arial"/>
                <w:color w:val="11306E"/>
                <w:sz w:val="24"/>
              </w:rPr>
              <w:t>jak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9D060B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9D060B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9D060B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9D060B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9D060B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9D060B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9D060B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9B3CD2" w:rsidRPr="009D060B">
              <w:rPr>
                <w:rFonts w:ascii="Arial" w:hAnsi="Arial" w:cs="Arial"/>
                <w:color w:val="11306E"/>
                <w:sz w:val="24"/>
              </w:rPr>
              <w:t>inwestycji</w:t>
            </w:r>
            <w:r w:rsidR="0074745D" w:rsidRPr="009D060B">
              <w:rPr>
                <w:rFonts w:ascii="Arial" w:hAnsi="Arial" w:cs="Arial"/>
                <w:color w:val="11306E"/>
                <w:sz w:val="24"/>
              </w:rPr>
              <w:t>, tak aby zapewnić stabilność ich finansowania.</w:t>
            </w:r>
            <w:r w:rsidR="002D395E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E10089" w:rsidRPr="009D060B">
              <w:rPr>
                <w:rFonts w:ascii="Arial" w:hAnsi="Arial" w:cs="Arial"/>
                <w:color w:val="11306E"/>
                <w:sz w:val="24"/>
              </w:rPr>
              <w:t>Potwierdź, że projekt został przygotowany zgodnie z wymogami w zakresie trwałości</w:t>
            </w:r>
            <w:r w:rsidR="002D395E">
              <w:rPr>
                <w:rFonts w:ascii="Arial" w:hAnsi="Arial" w:cs="Arial"/>
                <w:color w:val="11306E"/>
                <w:sz w:val="24"/>
              </w:rPr>
              <w:t xml:space="preserve"> –</w:t>
            </w:r>
            <w:r w:rsidR="008F0939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E10089" w:rsidRPr="009D060B">
              <w:rPr>
                <w:rFonts w:ascii="Arial" w:hAnsi="Arial" w:cs="Arial"/>
                <w:color w:val="11306E"/>
                <w:sz w:val="24"/>
              </w:rPr>
              <w:t>art. 65 Rozporządzenia Parlamentu Europejskiego i Rady (UE) nr 2021/1060.</w:t>
            </w:r>
          </w:p>
        </w:tc>
      </w:tr>
      <w:tr w:rsidR="00A21D14" w:rsidRPr="001B3419" w14:paraId="5A51FC51" w14:textId="77777777" w:rsidTr="000D7753">
        <w:tc>
          <w:tcPr>
            <w:tcW w:w="9356" w:type="dxa"/>
          </w:tcPr>
          <w:p w14:paraId="28B59E69" w14:textId="77777777" w:rsidR="0012453E" w:rsidRDefault="009415FC" w:rsidP="00585CAB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37553153" w14:textId="5A8AD83E" w:rsidR="008F0939" w:rsidRPr="009D060B" w:rsidRDefault="008F0939" w:rsidP="00585CAB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</w:p>
        </w:tc>
      </w:tr>
      <w:tr w:rsidR="00A21D14" w:rsidRPr="009D060B" w14:paraId="00F89661" w14:textId="77777777" w:rsidTr="00BF682B">
        <w:tc>
          <w:tcPr>
            <w:tcW w:w="9356" w:type="dxa"/>
            <w:shd w:val="clear" w:color="auto" w:fill="9CC2E5"/>
          </w:tcPr>
          <w:p w14:paraId="16498DFD" w14:textId="77777777" w:rsidR="00A21D14" w:rsidRPr="009D060B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 xml:space="preserve">Trafność wybranego rozwiązania </w:t>
            </w:r>
          </w:p>
          <w:p w14:paraId="1ED8DF3B" w14:textId="0AF242AB" w:rsidR="006F0C4B" w:rsidRPr="009D060B" w:rsidRDefault="00AE604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 xml:space="preserve">Zidentyfikuj potrzeby w kontekście </w:t>
            </w:r>
            <w:r w:rsidR="0058396D">
              <w:rPr>
                <w:rFonts w:ascii="Arial" w:hAnsi="Arial" w:cs="Arial"/>
                <w:color w:val="11306E"/>
                <w:sz w:val="24"/>
              </w:rPr>
              <w:t>zakresu</w:t>
            </w:r>
            <w:r w:rsidR="0058396D" w:rsidRPr="009D060B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Pr="009D060B">
              <w:rPr>
                <w:rFonts w:ascii="Arial" w:hAnsi="Arial" w:cs="Arial"/>
                <w:color w:val="11306E"/>
                <w:sz w:val="24"/>
              </w:rPr>
              <w:t>objęte</w:t>
            </w:r>
            <w:r w:rsidR="0058396D">
              <w:rPr>
                <w:rFonts w:ascii="Arial" w:hAnsi="Arial" w:cs="Arial"/>
                <w:color w:val="11306E"/>
                <w:sz w:val="24"/>
              </w:rPr>
              <w:t>go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wsparciem w ramach projektu</w:t>
            </w:r>
            <w:r w:rsidR="00A74450" w:rsidRPr="009D060B">
              <w:rPr>
                <w:rFonts w:ascii="Arial" w:hAnsi="Arial" w:cs="Arial"/>
                <w:color w:val="11306E"/>
                <w:sz w:val="24"/>
              </w:rPr>
              <w:t>.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74745D" w:rsidRPr="009D060B">
              <w:rPr>
                <w:rFonts w:ascii="Arial" w:hAnsi="Arial" w:cs="Arial"/>
                <w:color w:val="11306E"/>
                <w:sz w:val="24"/>
              </w:rPr>
              <w:t>Uzasadnij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, że </w:t>
            </w:r>
            <w:r w:rsidR="001739E8">
              <w:rPr>
                <w:rFonts w:ascii="Arial" w:hAnsi="Arial" w:cs="Arial"/>
                <w:color w:val="11306E"/>
                <w:sz w:val="24"/>
              </w:rPr>
              <w:t xml:space="preserve">realizacja </w:t>
            </w:r>
            <w:r w:rsidR="00D3351D" w:rsidRPr="009D060B">
              <w:rPr>
                <w:rFonts w:ascii="Arial" w:hAnsi="Arial" w:cs="Arial"/>
                <w:color w:val="11306E"/>
                <w:sz w:val="24"/>
              </w:rPr>
              <w:t>projektu</w:t>
            </w:r>
            <w:r w:rsidR="00090AC6" w:rsidRPr="009D060B">
              <w:rPr>
                <w:rFonts w:ascii="Arial" w:hAnsi="Arial" w:cs="Arial"/>
                <w:color w:val="11306E"/>
                <w:sz w:val="24"/>
              </w:rPr>
              <w:t xml:space="preserve"> zaspokoi potrzeby wnioskodawcy oraz </w:t>
            </w:r>
            <w:r w:rsidR="00ED74D0" w:rsidRPr="009D060B">
              <w:rPr>
                <w:rFonts w:ascii="Arial" w:hAnsi="Arial" w:cs="Arial"/>
                <w:color w:val="11306E"/>
                <w:sz w:val="24"/>
              </w:rPr>
              <w:t>umożliwi realizację celów</w:t>
            </w:r>
            <w:r w:rsidR="008301A1" w:rsidRPr="009D060B">
              <w:rPr>
                <w:rFonts w:ascii="Arial" w:hAnsi="Arial" w:cs="Arial"/>
                <w:color w:val="11306E"/>
                <w:sz w:val="24"/>
              </w:rPr>
              <w:t>.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</w:t>
            </w:r>
          </w:p>
        </w:tc>
      </w:tr>
      <w:tr w:rsidR="00A21D14" w:rsidRPr="001B3419" w14:paraId="34ACBB76" w14:textId="77777777" w:rsidTr="000D7753">
        <w:tc>
          <w:tcPr>
            <w:tcW w:w="9356" w:type="dxa"/>
          </w:tcPr>
          <w:p w14:paraId="42AAC412" w14:textId="77777777" w:rsidR="002D395E" w:rsidRDefault="009415FC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5BADC6B4" w14:textId="1BD482CD" w:rsidR="008F0939" w:rsidRPr="008F0939" w:rsidRDefault="008F0939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</w:p>
        </w:tc>
      </w:tr>
    </w:tbl>
    <w:p w14:paraId="61A07B87" w14:textId="77777777" w:rsidR="00944EF4" w:rsidRPr="009D060B" w:rsidRDefault="00944EF4" w:rsidP="003E417F">
      <w:pPr>
        <w:spacing w:line="276" w:lineRule="auto"/>
        <w:rPr>
          <w:color w:val="000000" w:themeColor="text1"/>
        </w:rPr>
      </w:pPr>
    </w:p>
    <w:p w14:paraId="64AFC5D4" w14:textId="77777777" w:rsidR="00A21D14" w:rsidRPr="009D060B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</w:rPr>
      </w:pPr>
      <w:r w:rsidRPr="009D060B">
        <w:rPr>
          <w:rFonts w:ascii="Arial" w:hAnsi="Arial" w:cs="Arial"/>
          <w:color w:val="000000" w:themeColor="text1"/>
        </w:rPr>
        <w:t>Uwarunkowania prawne</w:t>
      </w:r>
      <w:r w:rsidR="001C6A66" w:rsidRPr="009D060B">
        <w:rPr>
          <w:rFonts w:ascii="Arial" w:hAnsi="Arial" w:cs="Arial"/>
          <w:color w:val="000000" w:themeColor="text1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A21D14" w:rsidRPr="009D060B" w14:paraId="7FAAC448" w14:textId="77777777" w:rsidTr="00BF682B">
        <w:tc>
          <w:tcPr>
            <w:tcW w:w="9356" w:type="dxa"/>
            <w:gridSpan w:val="7"/>
            <w:shd w:val="clear" w:color="auto" w:fill="9CC2E5"/>
          </w:tcPr>
          <w:p w14:paraId="26D9BE0D" w14:textId="77777777" w:rsidR="002D395E" w:rsidRDefault="00D8107B" w:rsidP="002D395E">
            <w:pPr>
              <w:pStyle w:val="Akapitzlist"/>
              <w:numPr>
                <w:ilvl w:val="0"/>
                <w:numId w:val="41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6A37F479" w14:textId="57F9D7D4" w:rsidR="00090AC6" w:rsidRPr="002D395E" w:rsidRDefault="00D8107B" w:rsidP="002D395E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2D395E">
              <w:rPr>
                <w:rFonts w:ascii="Arial" w:hAnsi="Arial" w:cs="Arial"/>
                <w:color w:val="1F3864" w:themeColor="accent1" w:themeShade="8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A21D14" w:rsidRPr="009D060B" w14:paraId="07ED10E1" w14:textId="77777777" w:rsidTr="000D7753">
        <w:tc>
          <w:tcPr>
            <w:tcW w:w="9356" w:type="dxa"/>
            <w:gridSpan w:val="7"/>
          </w:tcPr>
          <w:p w14:paraId="553907CC" w14:textId="77777777" w:rsidR="00A21D14" w:rsidRPr="009D060B" w:rsidRDefault="009415FC" w:rsidP="003E417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064302" w:rsidRPr="009D060B" w14:paraId="11CD8034" w14:textId="77777777" w:rsidTr="002D395E">
        <w:tc>
          <w:tcPr>
            <w:tcW w:w="9356" w:type="dxa"/>
            <w:gridSpan w:val="7"/>
            <w:shd w:val="clear" w:color="auto" w:fill="9CC2E5" w:themeFill="accent5" w:themeFillTint="99"/>
          </w:tcPr>
          <w:p w14:paraId="1262E073" w14:textId="77777777" w:rsidR="002D395E" w:rsidRDefault="002D395E" w:rsidP="002D395E">
            <w:pPr>
              <w:pStyle w:val="Akapitzlist"/>
              <w:numPr>
                <w:ilvl w:val="0"/>
                <w:numId w:val="41"/>
              </w:numPr>
              <w:spacing w:after="0" w:line="276" w:lineRule="auto"/>
              <w:ind w:left="357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2D395E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Obowiązek sporządzania bilansu i rachunku zysku i strat</w:t>
            </w:r>
          </w:p>
          <w:p w14:paraId="607C0B61" w14:textId="605981F1" w:rsidR="00064302" w:rsidRPr="002D395E" w:rsidRDefault="007A550A" w:rsidP="002D395E">
            <w:pPr>
              <w:spacing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2D395E">
              <w:rPr>
                <w:rFonts w:ascii="Arial" w:hAnsi="Arial" w:cs="Arial"/>
                <w:color w:val="1F3864" w:themeColor="accent1" w:themeShade="80"/>
                <w:sz w:val="24"/>
              </w:rPr>
              <w:t>Czy Wnioskodawca prowadzi pełną księgowość i ciąży na nim obowiązek sporządzania bilansu oraz rachunku zysku i strat zgodnie z ustawą o rachunkowości?</w:t>
            </w:r>
          </w:p>
        </w:tc>
      </w:tr>
      <w:tr w:rsidR="007A550A" w:rsidRPr="009D060B" w14:paraId="6AEBC2BB" w14:textId="77777777" w:rsidTr="000D7753">
        <w:tc>
          <w:tcPr>
            <w:tcW w:w="9356" w:type="dxa"/>
            <w:gridSpan w:val="7"/>
          </w:tcPr>
          <w:p w14:paraId="44250149" w14:textId="77777777" w:rsidR="002D395E" w:rsidRPr="009D060B" w:rsidRDefault="002D395E" w:rsidP="002D395E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1201D241" w14:textId="5AAF15C0" w:rsidR="007A550A" w:rsidRPr="007A550A" w:rsidRDefault="002D395E" w:rsidP="002D395E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A21D14" w:rsidRPr="009D060B" w14:paraId="02294C82" w14:textId="77777777" w:rsidTr="00BF682B">
        <w:tc>
          <w:tcPr>
            <w:tcW w:w="9356" w:type="dxa"/>
            <w:gridSpan w:val="7"/>
            <w:shd w:val="clear" w:color="auto" w:fill="9CC2E5"/>
          </w:tcPr>
          <w:p w14:paraId="2CAD2D34" w14:textId="77777777" w:rsidR="00467846" w:rsidRPr="009D060B" w:rsidRDefault="00467846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0AABF6D7" w14:textId="77777777" w:rsidR="00A21D14" w:rsidRPr="009D060B" w:rsidRDefault="0046784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lastRenderedPageBreak/>
              <w:t>Przedstaw działania</w:t>
            </w:r>
            <w:r w:rsidR="00C87A9E" w:rsidRPr="009D060B">
              <w:rPr>
                <w:rFonts w:ascii="Arial" w:hAnsi="Arial" w:cs="Arial"/>
                <w:color w:val="1F3864" w:themeColor="accent1" w:themeShade="80"/>
                <w:sz w:val="24"/>
              </w:rPr>
              <w:t xml:space="preserve">, które już zostały 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>podjęte w celu realizacji projektu</w:t>
            </w:r>
            <w:r w:rsidR="00423BEA" w:rsidRPr="009D060B">
              <w:rPr>
                <w:rFonts w:ascii="Arial" w:hAnsi="Arial" w:cs="Arial"/>
                <w:color w:val="1F3864" w:themeColor="accent1" w:themeShade="80"/>
                <w:sz w:val="24"/>
              </w:rPr>
              <w:t>. Możesz dodawać w tabeli kolejne pozycje właściwe dla projektu.</w:t>
            </w:r>
          </w:p>
        </w:tc>
      </w:tr>
      <w:tr w:rsidR="00423BEA" w:rsidRPr="009D060B" w14:paraId="44E76269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0568C5C3" w14:textId="77777777" w:rsidR="00423BEA" w:rsidRPr="009D060B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1F77759A" w14:textId="77777777" w:rsidR="00423BEA" w:rsidRPr="009D060B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="00E4635B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złożenia wniosku/uzyskania</w:t>
            </w:r>
          </w:p>
        </w:tc>
      </w:tr>
      <w:tr w:rsidR="00423BEA" w:rsidRPr="009D060B" w14:paraId="56188F7E" w14:textId="77777777" w:rsidTr="002D395E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BB7400D" w14:textId="77777777" w:rsidR="00423BEA" w:rsidRPr="009D060B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0213C71" w14:textId="77777777" w:rsidR="00423BEA" w:rsidRPr="009D060B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9D060B" w14:paraId="336FB575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745C9D1" w14:textId="77777777" w:rsidR="00423BEA" w:rsidRPr="009D060B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B5BFFC4" w14:textId="749B84CA" w:rsidR="00423BEA" w:rsidRPr="009D060B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1C6A66" w:rsidRPr="009D060B" w14:paraId="79D0C763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F910645" w14:textId="77777777" w:rsidR="001C6A66" w:rsidRPr="009D060B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9AA6AD1" w14:textId="77777777" w:rsidR="001C6A66" w:rsidRPr="009D060B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9D060B" w14:paraId="0F80E5C7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97E1DA5" w14:textId="77777777" w:rsidR="00423BEA" w:rsidRPr="009D060B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</w:t>
            </w:r>
            <w:r w:rsidR="00423BEA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5644265F" w14:textId="77777777" w:rsidR="00423BEA" w:rsidRPr="009D060B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1C6A66" w:rsidRPr="009D060B" w14:paraId="02EFF537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EFBBFE9" w14:textId="77777777" w:rsidR="001C6A66" w:rsidRPr="009D060B" w:rsidRDefault="001C6A66" w:rsidP="003E417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AFE2575" w14:textId="77777777" w:rsidR="001C6A66" w:rsidRPr="009D060B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9D060B" w14:paraId="548538DD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4A9EEE43" w14:textId="77777777" w:rsidR="00423BEA" w:rsidRPr="009D060B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E274B6B" w14:textId="77777777" w:rsidR="00423BEA" w:rsidRPr="009D060B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AE4A9E" w:rsidRPr="009D060B" w14:paraId="4B3BE2CF" w14:textId="3591924E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5E34CD5" w14:textId="1E43CBA4" w:rsidR="00AE4A9E" w:rsidRPr="009D060B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Opracowanie </w:t>
            </w:r>
            <w:r w:rsidR="00AE4A9E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Program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</w:t>
            </w:r>
            <w:r w:rsidR="00AE4A9E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Funkcjonalno-Użytkow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C0732FD" w14:textId="7982B119" w:rsidR="00AE4A9E" w:rsidRPr="009D060B" w:rsidRDefault="00AE4A9E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AE4A9E" w:rsidRPr="009D060B" w14:paraId="33D122BF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379034D" w14:textId="77777777" w:rsidR="00AE4A9E" w:rsidRPr="009D060B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</w:t>
            </w:r>
            <w:r w:rsidR="00AE4A9E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kredytowa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4809496" w14:textId="77777777" w:rsidR="00AE4A9E" w:rsidRPr="009D060B" w:rsidRDefault="00AE4A9E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631161" w:rsidRPr="009D060B" w14:paraId="15581C1F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64DCA1F" w14:textId="54F0B043" w:rsidR="00631161" w:rsidRPr="009D060B" w:rsidRDefault="00631161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2150018C" w14:textId="77777777" w:rsidR="00631161" w:rsidRPr="009D060B" w:rsidRDefault="00631161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9D060B" w14:paraId="08C3A973" w14:textId="77777777" w:rsidTr="002D395E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3E43526D" w14:textId="77777777" w:rsidR="00423BEA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</w:t>
            </w:r>
            <w:r w:rsidR="00092D0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)</w:t>
            </w:r>
            <w:r w:rsidR="008F093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0FD77B30" w14:textId="77777777" w:rsidR="008F0939" w:rsidRDefault="008F0939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1937A6C" w14:textId="77777777" w:rsidR="008F0939" w:rsidRDefault="008F0939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792ED492" w14:textId="589D9CC1" w:rsidR="008F0939" w:rsidRPr="009D060B" w:rsidRDefault="008F0939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49DE76B" w14:textId="77777777" w:rsidR="00423BEA" w:rsidRPr="009D060B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E3BE6" w:rsidRPr="001B3419" w14:paraId="5370CE04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55484F62" w14:textId="77777777" w:rsidR="002E3BE6" w:rsidRPr="009D060B" w:rsidRDefault="002E3BE6" w:rsidP="00D8107B">
            <w:pPr>
              <w:pStyle w:val="Akapitzlist"/>
              <w:numPr>
                <w:ilvl w:val="0"/>
                <w:numId w:val="41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521A3BB1" w14:textId="01CC40B4" w:rsidR="002E3BE6" w:rsidRPr="009D060B" w:rsidRDefault="002E3BE6" w:rsidP="002E3BE6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</w:t>
            </w:r>
            <w:r w:rsidR="008074A2" w:rsidRPr="009D060B">
              <w:rPr>
                <w:rFonts w:ascii="Arial" w:hAnsi="Arial" w:cs="Arial"/>
                <w:color w:val="1F3864" w:themeColor="accent1" w:themeShade="80"/>
                <w:sz w:val="24"/>
              </w:rPr>
              <w:t>,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które planujesz zrealizować.</w:t>
            </w:r>
          </w:p>
        </w:tc>
      </w:tr>
      <w:tr w:rsidR="002E3BE6" w:rsidRPr="009D060B" w14:paraId="6C108FC7" w14:textId="77777777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299C4BB1" w14:textId="411987C4" w:rsidR="002E3BE6" w:rsidRPr="009D060B" w:rsidRDefault="00D8107B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4</w:t>
            </w:r>
            <w:r w:rsidR="002E3BE6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.a Zamówienia zrealizowane</w:t>
            </w:r>
          </w:p>
        </w:tc>
      </w:tr>
      <w:tr w:rsidR="002E3BE6" w:rsidRPr="009D060B" w14:paraId="757E75B6" w14:textId="77777777" w:rsidTr="008F0939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5268B443" w14:textId="77777777" w:rsidR="002E3BE6" w:rsidRPr="009D060B" w:rsidRDefault="002E3BE6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15D848A2" w14:textId="1B33D201" w:rsidR="002E3BE6" w:rsidRPr="009D060B" w:rsidRDefault="007A550A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A550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25671D9C" w14:textId="498835C5" w:rsidR="002E3BE6" w:rsidRPr="009D060B" w:rsidRDefault="007A550A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A550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7FE7AA55" w14:textId="77777777" w:rsidR="002E3BE6" w:rsidRPr="009D060B" w:rsidRDefault="002E3BE6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2E3BE6" w:rsidRPr="009D060B" w14:paraId="74B05B2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0F76CA9F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5B47E0D8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F89A950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F316304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E3BE6" w:rsidRPr="009D060B" w14:paraId="1C0C6528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CA5EB0B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436D2D8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6439E1A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B15528B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12453E" w:rsidRPr="009D060B" w14:paraId="2DBDC137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F65FD59" w14:textId="144047E3" w:rsidR="0012453E" w:rsidRPr="009D060B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6B547A1" w14:textId="77777777" w:rsidR="0012453E" w:rsidRPr="009D060B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389AE8C" w14:textId="77777777" w:rsidR="0012453E" w:rsidRPr="009D060B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3FA2082" w14:textId="77777777" w:rsidR="0012453E" w:rsidRPr="009D060B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E3BE6" w:rsidRPr="009D060B" w14:paraId="37779C93" w14:textId="77777777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2916E06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036A263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B009160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FD5C872" w14:textId="77777777" w:rsidR="002E3BE6" w:rsidRPr="009D060B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E3BE6" w:rsidRPr="009D060B" w14:paraId="616BAA25" w14:textId="77777777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02BE811B" w14:textId="6BB0F5C1" w:rsidR="002E3BE6" w:rsidRPr="009D060B" w:rsidRDefault="00D8107B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4</w:t>
            </w:r>
            <w:r w:rsidR="002E3BE6"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.b Zamówienia planowane do realizacji</w:t>
            </w:r>
          </w:p>
        </w:tc>
      </w:tr>
      <w:tr w:rsidR="002E3BE6" w:rsidRPr="009D060B" w14:paraId="035FC4F1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7A6B3644" w14:textId="77777777" w:rsidR="002E3BE6" w:rsidRPr="009D060B" w:rsidRDefault="002E3BE6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7E0DC3F6" w14:textId="134C716D" w:rsidR="002E3BE6" w:rsidRPr="009D060B" w:rsidRDefault="007A550A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A550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7123BEE8" w14:textId="77777777" w:rsidR="002E3BE6" w:rsidRPr="009D060B" w:rsidRDefault="002E3BE6" w:rsidP="008F093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BF68DF" w:rsidRPr="009D060B" w14:paraId="324E90D5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C13125E" w14:textId="77777777" w:rsidR="00BF68DF" w:rsidRPr="009D060B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52B45832" w14:textId="77777777" w:rsidR="00BF68DF" w:rsidRPr="009D060B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BA84AE8" w14:textId="77777777" w:rsidR="00BF68DF" w:rsidRPr="009D060B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F68DF" w:rsidRPr="009D060B" w14:paraId="100B9CB4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B16FA3F" w14:textId="77777777" w:rsidR="00BF68DF" w:rsidRPr="009D060B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0B8B0594" w14:textId="77777777" w:rsidR="00BF68DF" w:rsidRPr="009D060B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6F61A534" w14:textId="77777777" w:rsidR="00BF68DF" w:rsidRPr="009D060B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12453E" w:rsidRPr="009D060B" w14:paraId="75534C03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43B677D" w14:textId="3FD19F18" w:rsidR="0012453E" w:rsidRPr="009D060B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15FDE43B" w14:textId="77777777" w:rsidR="0012453E" w:rsidRPr="009D060B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4829594A" w14:textId="77777777" w:rsidR="0012453E" w:rsidRPr="009D060B" w:rsidRDefault="0012453E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F68DF" w:rsidRPr="009D060B" w14:paraId="685606AE" w14:textId="77777777" w:rsidTr="008F0939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8874C94" w14:textId="77777777" w:rsidR="00BF68DF" w:rsidRPr="009D060B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991A387" w14:textId="77777777" w:rsidR="00BF68DF" w:rsidRPr="009D060B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33B631D" w14:textId="77777777" w:rsidR="00BF68DF" w:rsidRPr="009D060B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13C18B37" w14:textId="77777777" w:rsidR="00E11A4C" w:rsidRPr="00E11A4C" w:rsidRDefault="00E11A4C" w:rsidP="00E11A4C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8"/>
          <w:szCs w:val="28"/>
        </w:rPr>
      </w:pPr>
      <w:r w:rsidRPr="00E11A4C">
        <w:rPr>
          <w:rFonts w:ascii="Arial" w:eastAsia="SimSun" w:hAnsi="Arial" w:cs="Arial"/>
          <w:b/>
          <w:bCs/>
          <w:caps/>
          <w:spacing w:val="4"/>
          <w:sz w:val="28"/>
          <w:szCs w:val="28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E11A4C" w:rsidRPr="00E11A4C" w14:paraId="2BAD0C4E" w14:textId="77777777" w:rsidTr="00CA67DE">
        <w:tc>
          <w:tcPr>
            <w:tcW w:w="9356" w:type="dxa"/>
            <w:gridSpan w:val="2"/>
            <w:shd w:val="clear" w:color="auto" w:fill="9CC2E5"/>
          </w:tcPr>
          <w:p w14:paraId="030681C5" w14:textId="77777777" w:rsidR="00E11A4C" w:rsidRPr="00E11A4C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sz w:val="24"/>
                <w:szCs w:val="24"/>
              </w:rPr>
              <w:t xml:space="preserve">Czy w projekcie występuje pomoc publiczna/ pomoc de </w:t>
            </w:r>
            <w:proofErr w:type="spellStart"/>
            <w:r w:rsidRPr="00E11A4C">
              <w:rPr>
                <w:rFonts w:ascii="Arial" w:hAnsi="Arial" w:cs="Arial"/>
                <w:b/>
                <w:sz w:val="24"/>
                <w:szCs w:val="24"/>
              </w:rPr>
              <w:t>minimis</w:t>
            </w:r>
            <w:proofErr w:type="spellEnd"/>
            <w:r w:rsidRPr="00E11A4C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="00E11A4C" w:rsidRPr="00E11A4C" w14:paraId="5FD9A599" w14:textId="77777777" w:rsidTr="00CA67DE">
        <w:tc>
          <w:tcPr>
            <w:tcW w:w="959" w:type="dxa"/>
            <w:shd w:val="clear" w:color="auto" w:fill="auto"/>
          </w:tcPr>
          <w:p w14:paraId="28BDC67C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13744BBB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6F89FFC0" w14:textId="77777777" w:rsidR="00E11A4C" w:rsidRPr="00E11A4C" w:rsidRDefault="00E11A4C" w:rsidP="00E11A4C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wskaż podstawę udzielania pomocy publicznej/de </w:t>
            </w:r>
            <w:proofErr w:type="spellStart"/>
            <w:r w:rsidRPr="00E11A4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minimis</w:t>
            </w:r>
            <w:proofErr w:type="spellEnd"/>
            <w:r w:rsidRPr="00E11A4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1C255925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11A4C" w:rsidRPr="00E11A4C" w14:paraId="561CCD95" w14:textId="77777777" w:rsidTr="00CA67DE">
        <w:tc>
          <w:tcPr>
            <w:tcW w:w="9356" w:type="dxa"/>
            <w:gridSpan w:val="2"/>
            <w:shd w:val="clear" w:color="auto" w:fill="9CC2E5"/>
          </w:tcPr>
          <w:p w14:paraId="3BB2D186" w14:textId="77777777" w:rsidR="00E11A4C" w:rsidRPr="00E11A4C" w:rsidRDefault="00E11A4C" w:rsidP="00E11A4C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lastRenderedPageBreak/>
              <w:t xml:space="preserve">Analiza pomocy publicznej/de </w:t>
            </w:r>
            <w:proofErr w:type="spellStart"/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minimis</w:t>
            </w:r>
            <w:proofErr w:type="spellEnd"/>
          </w:p>
        </w:tc>
      </w:tr>
      <w:tr w:rsidR="00E11A4C" w:rsidRPr="00E11A4C" w14:paraId="02A029A4" w14:textId="77777777" w:rsidTr="00CA67DE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2A07A70B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E11A4C" w:rsidRPr="00E11A4C" w14:paraId="257863CE" w14:textId="77777777" w:rsidTr="00CA67DE">
        <w:trPr>
          <w:trHeight w:val="941"/>
        </w:trPr>
        <w:tc>
          <w:tcPr>
            <w:tcW w:w="959" w:type="dxa"/>
          </w:tcPr>
          <w:p w14:paraId="556A277B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4798EA6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2662558A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E11A4C" w14:paraId="1CAB42ED" w14:textId="77777777" w:rsidTr="00CA67DE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1699930E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E11A4C" w:rsidRPr="00E11A4C" w14:paraId="72AA8DA5" w14:textId="77777777" w:rsidTr="00CA67DE">
        <w:trPr>
          <w:trHeight w:val="941"/>
        </w:trPr>
        <w:tc>
          <w:tcPr>
            <w:tcW w:w="959" w:type="dxa"/>
          </w:tcPr>
          <w:p w14:paraId="71333278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4242485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0999F722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11A4C" w:rsidRPr="00E11A4C" w14:paraId="09B6E011" w14:textId="77777777" w:rsidTr="00CA67DE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1408D8EC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32769174" w14:textId="77777777" w:rsidR="00E11A4C" w:rsidRPr="00E11A4C" w:rsidRDefault="00E11A4C" w:rsidP="00E11A4C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0C7FD4" w:rsidRPr="00E11A4C" w14:paraId="368163C8" w14:textId="77777777" w:rsidTr="00CA67DE">
        <w:trPr>
          <w:trHeight w:val="941"/>
        </w:trPr>
        <w:tc>
          <w:tcPr>
            <w:tcW w:w="959" w:type="dxa"/>
          </w:tcPr>
          <w:p w14:paraId="68656B4C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7FC8FF5" w14:textId="0AD1211E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2F2B9860" w14:textId="15D21FAC" w:rsidR="000C7FD4" w:rsidRPr="00E11A4C" w:rsidRDefault="000C7FD4" w:rsidP="000C7FD4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0C7FD4" w:rsidRPr="00E11A4C" w14:paraId="0203D046" w14:textId="77777777" w:rsidTr="00CA67DE">
        <w:trPr>
          <w:trHeight w:val="780"/>
        </w:trPr>
        <w:tc>
          <w:tcPr>
            <w:tcW w:w="9356" w:type="dxa"/>
            <w:gridSpan w:val="2"/>
          </w:tcPr>
          <w:p w14:paraId="1CDDBF62" w14:textId="13F043E8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E11A4C" w14:paraId="765C17B5" w14:textId="77777777" w:rsidTr="00CA67DE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6759AD59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0C7FD4" w:rsidRPr="00E11A4C" w14:paraId="0D564D80" w14:textId="77777777" w:rsidTr="00CA67DE">
        <w:trPr>
          <w:trHeight w:val="941"/>
        </w:trPr>
        <w:tc>
          <w:tcPr>
            <w:tcW w:w="959" w:type="dxa"/>
          </w:tcPr>
          <w:p w14:paraId="46066C92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F7FF394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AB06D19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0C7FD4" w:rsidRPr="00E11A4C" w14:paraId="6313DFD3" w14:textId="77777777" w:rsidTr="00CA67DE">
        <w:trPr>
          <w:trHeight w:val="505"/>
        </w:trPr>
        <w:tc>
          <w:tcPr>
            <w:tcW w:w="9356" w:type="dxa"/>
            <w:gridSpan w:val="2"/>
          </w:tcPr>
          <w:p w14:paraId="42E7CCD0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1A932EF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E11A4C" w14:paraId="7039AA0E" w14:textId="77777777" w:rsidTr="00CA67DE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C7E9C2A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0C7FD4" w:rsidRPr="00E11A4C" w14:paraId="7B3C0D9F" w14:textId="77777777" w:rsidTr="00CA67DE">
        <w:trPr>
          <w:trHeight w:val="941"/>
        </w:trPr>
        <w:tc>
          <w:tcPr>
            <w:tcW w:w="959" w:type="dxa"/>
          </w:tcPr>
          <w:p w14:paraId="6F3DE121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3F2AD8B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7FF87F64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0C7FD4" w:rsidRPr="00E11A4C" w14:paraId="7FD818AA" w14:textId="77777777" w:rsidTr="00CA67DE">
        <w:trPr>
          <w:trHeight w:val="679"/>
        </w:trPr>
        <w:tc>
          <w:tcPr>
            <w:tcW w:w="9356" w:type="dxa"/>
            <w:gridSpan w:val="2"/>
          </w:tcPr>
          <w:p w14:paraId="49E374FD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360BDADD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E11A4C" w14:paraId="7D70DF8C" w14:textId="77777777" w:rsidTr="00CA67DE">
        <w:tc>
          <w:tcPr>
            <w:tcW w:w="9356" w:type="dxa"/>
            <w:gridSpan w:val="2"/>
            <w:shd w:val="clear" w:color="auto" w:fill="9CC2E5"/>
          </w:tcPr>
          <w:p w14:paraId="20371D6F" w14:textId="77777777" w:rsidR="000C7FD4" w:rsidRPr="00E11A4C" w:rsidRDefault="000C7FD4" w:rsidP="000C7FD4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11A4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0C7FD4" w:rsidRPr="00E11A4C" w14:paraId="2D89F8A0" w14:textId="77777777" w:rsidTr="00CA67DE">
        <w:trPr>
          <w:trHeight w:val="416"/>
        </w:trPr>
        <w:tc>
          <w:tcPr>
            <w:tcW w:w="9356" w:type="dxa"/>
            <w:gridSpan w:val="2"/>
          </w:tcPr>
          <w:p w14:paraId="6E3CEED9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32A3F7BD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763DFB5" w14:textId="77777777" w:rsidR="000C7FD4" w:rsidRPr="00E11A4C" w:rsidRDefault="000C7FD4" w:rsidP="000C7FD4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11A4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E11A4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C7FD4" w:rsidRPr="00E11A4C" w14:paraId="099EBFDC" w14:textId="77777777" w:rsidTr="00CA67DE">
        <w:trPr>
          <w:trHeight w:val="707"/>
        </w:trPr>
        <w:tc>
          <w:tcPr>
            <w:tcW w:w="9356" w:type="dxa"/>
            <w:gridSpan w:val="2"/>
          </w:tcPr>
          <w:p w14:paraId="2113CBBF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0F7C2C04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29B14FD3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określ całkowitą roczną wydajność dofinansowanej infrastruktury,</w:t>
            </w:r>
          </w:p>
          <w:p w14:paraId="1250183D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5BE93AF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1B346AE8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44F600F3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2C8F4CBC" w14:textId="77777777" w:rsidR="000C7FD4" w:rsidRPr="00E11A4C" w:rsidRDefault="000C7FD4" w:rsidP="000C7FD4">
            <w:pPr>
              <w:numPr>
                <w:ilvl w:val="0"/>
                <w:numId w:val="43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107F95B3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E11A4C" w14:paraId="44581B05" w14:textId="77777777" w:rsidTr="00CA67DE">
        <w:trPr>
          <w:trHeight w:val="707"/>
        </w:trPr>
        <w:tc>
          <w:tcPr>
            <w:tcW w:w="9356" w:type="dxa"/>
            <w:gridSpan w:val="2"/>
          </w:tcPr>
          <w:p w14:paraId="2A330782" w14:textId="19081B25" w:rsidR="000C7FD4" w:rsidRPr="00BB0CF2" w:rsidRDefault="000C7FD4" w:rsidP="000C7FD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BB0CF2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  <w:p w14:paraId="02B3BCA1" w14:textId="77777777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0C7FD4" w:rsidRPr="00E11A4C" w14:paraId="66CE7A96" w14:textId="77777777" w:rsidTr="00BB0CF2">
        <w:trPr>
          <w:trHeight w:val="707"/>
        </w:trPr>
        <w:tc>
          <w:tcPr>
            <w:tcW w:w="9356" w:type="dxa"/>
            <w:gridSpan w:val="2"/>
            <w:shd w:val="clear" w:color="auto" w:fill="9CC2E5" w:themeFill="accent5" w:themeFillTint="99"/>
          </w:tcPr>
          <w:p w14:paraId="17E27C7D" w14:textId="71DC7E01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Jeśli projekt dotyczy pomocy publicznej, przedstaw szczegółowe wyliczenia dotyczące poziomu dofinansowania opierając się na podstawach prawnych oraz narzędziach do wyliczania poziomu dofinansowania. Poziom dofinansowania powinien być wyliczony w oparciu o załącznik właściwy dla określonej podstawy udzielenia pomocy publicznej.</w:t>
            </w:r>
            <w:r w:rsidR="00E97DD1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E97DD1" w:rsidRPr="00E97DD1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  <w:u w:val="single"/>
              </w:rPr>
              <w:t>Pole opisowe uzupełnij również o datę rozpoczęcia projektu oraz o datę rozpoczęcia prac.</w:t>
            </w:r>
            <w:r w:rsidR="00E97DD1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0C7FD4" w:rsidRPr="00E11A4C" w14:paraId="0E0A817A" w14:textId="77777777" w:rsidTr="00CA67DE">
        <w:trPr>
          <w:trHeight w:val="707"/>
        </w:trPr>
        <w:tc>
          <w:tcPr>
            <w:tcW w:w="9356" w:type="dxa"/>
            <w:gridSpan w:val="2"/>
          </w:tcPr>
          <w:p w14:paraId="6ED818C5" w14:textId="41E30A24" w:rsidR="000C7FD4" w:rsidRPr="00BB0CF2" w:rsidRDefault="000C7FD4" w:rsidP="000C7FD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BB0CF2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  <w:p w14:paraId="7531AEC4" w14:textId="7C4E9C88" w:rsidR="000C7FD4" w:rsidRPr="00E11A4C" w:rsidRDefault="000C7FD4" w:rsidP="000C7F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0A8D7F2A" w14:textId="77777777" w:rsidR="00517558" w:rsidRPr="00517558" w:rsidRDefault="00517558" w:rsidP="00517558"/>
    <w:p w14:paraId="26B5E12E" w14:textId="77777777" w:rsidR="001419F6" w:rsidRPr="009D060B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D060B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D060B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D060B">
        <w:rPr>
          <w:rFonts w:ascii="Arial" w:hAnsi="Arial" w:cs="Arial"/>
          <w:color w:val="1F3864" w:themeColor="accent1" w:themeShade="80"/>
        </w:rPr>
        <w:t>Kryteria</w:t>
      </w:r>
      <w:r w:rsidRPr="009D060B">
        <w:rPr>
          <w:rFonts w:ascii="Arial" w:hAnsi="Arial" w:cs="Arial"/>
          <w:color w:val="1F3864" w:themeColor="accent1" w:themeShade="80"/>
        </w:rPr>
        <w:t>mi</w:t>
      </w:r>
      <w:r w:rsidR="005E766A" w:rsidRPr="009D060B">
        <w:rPr>
          <w:rFonts w:ascii="Arial" w:hAnsi="Arial" w:cs="Arial"/>
          <w:color w:val="1F3864" w:themeColor="accent1" w:themeShade="80"/>
        </w:rPr>
        <w:t xml:space="preserve"> oceny</w:t>
      </w:r>
    </w:p>
    <w:p w14:paraId="2A8C6260" w14:textId="77777777" w:rsidR="00683F8B" w:rsidRPr="009D060B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993"/>
      </w:tblGrid>
      <w:tr w:rsidR="00EB0E25" w:rsidRPr="001B3419" w14:paraId="7FBF9A27" w14:textId="77777777" w:rsidTr="00786559">
        <w:tc>
          <w:tcPr>
            <w:tcW w:w="2547" w:type="dxa"/>
            <w:shd w:val="clear" w:color="auto" w:fill="9CC2E5" w:themeFill="accent5" w:themeFillTint="99"/>
          </w:tcPr>
          <w:p w14:paraId="20362150" w14:textId="759957F8" w:rsidR="00EB0E25" w:rsidRPr="00EB0E25" w:rsidRDefault="00E96642" w:rsidP="00EB0E25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1</w:t>
            </w:r>
            <w:r w:rsidR="00EB0E25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. </w:t>
            </w:r>
            <w:r w:rsidR="00EB0E25" w:rsidRPr="00EB0E25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</w:t>
            </w: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nr 4</w:t>
            </w:r>
          </w:p>
        </w:tc>
        <w:tc>
          <w:tcPr>
            <w:tcW w:w="6993" w:type="dxa"/>
            <w:shd w:val="clear" w:color="auto" w:fill="9CC2E5" w:themeFill="accent5" w:themeFillTint="99"/>
          </w:tcPr>
          <w:p w14:paraId="57A8BF4C" w14:textId="0DF54F5D" w:rsidR="00EB0E25" w:rsidRPr="001E1502" w:rsidRDefault="00EB0E25" w:rsidP="00387A4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0D094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tr w:rsidR="00EB0E25" w:rsidRPr="001B3419" w14:paraId="501309A0" w14:textId="77777777" w:rsidTr="00B14D02">
        <w:tc>
          <w:tcPr>
            <w:tcW w:w="9540" w:type="dxa"/>
            <w:gridSpan w:val="2"/>
            <w:shd w:val="clear" w:color="auto" w:fill="DEEAF6" w:themeFill="accent5" w:themeFillTint="33"/>
          </w:tcPr>
          <w:p w14:paraId="14E631D2" w14:textId="2228494C" w:rsidR="00B14D02" w:rsidRDefault="00EB0E25" w:rsidP="00B14D0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Opisz </w:t>
            </w:r>
            <w:r w:rsidR="00B14D02">
              <w:rPr>
                <w:rFonts w:ascii="Arial" w:hAnsi="Arial" w:cs="Arial"/>
                <w:color w:val="1F3864"/>
                <w:sz w:val="24"/>
                <w:szCs w:val="24"/>
              </w:rPr>
              <w:t xml:space="preserve">szczegółowo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zbiorowy system ciepłowniczy/chłodniczy objęty projektem</w:t>
            </w:r>
            <w:r w:rsidR="00B14D02">
              <w:rPr>
                <w:rFonts w:ascii="Arial" w:hAnsi="Arial" w:cs="Arial"/>
                <w:color w:val="1F3864"/>
                <w:sz w:val="24"/>
                <w:szCs w:val="24"/>
              </w:rPr>
              <w:t xml:space="preserve">. W szczególności </w:t>
            </w:r>
            <w:r w:rsidR="0083329A">
              <w:rPr>
                <w:rFonts w:ascii="Arial" w:hAnsi="Arial" w:cs="Arial"/>
                <w:color w:val="1F3864"/>
                <w:sz w:val="24"/>
                <w:szCs w:val="24"/>
              </w:rPr>
              <w:t xml:space="preserve">opisz jego zasięg, dane techniczne, stosowane technologie oraz </w:t>
            </w:r>
            <w:r w:rsidR="00B14D02">
              <w:rPr>
                <w:rFonts w:ascii="Arial" w:hAnsi="Arial" w:cs="Arial"/>
                <w:color w:val="1F3864"/>
                <w:sz w:val="24"/>
                <w:szCs w:val="24"/>
              </w:rPr>
              <w:t>wskaż czy:</w:t>
            </w:r>
          </w:p>
          <w:p w14:paraId="6A272B06" w14:textId="182674B8" w:rsidR="00A7228E" w:rsidRPr="00A7228E" w:rsidRDefault="0083329A" w:rsidP="00B14D02">
            <w:pPr>
              <w:pStyle w:val="Akapitzlist"/>
              <w:numPr>
                <w:ilvl w:val="0"/>
                <w:numId w:val="45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system</w:t>
            </w:r>
            <w:r w:rsidR="00A7228E" w:rsidRPr="00A7228E">
              <w:rPr>
                <w:rFonts w:ascii="Arial" w:hAnsi="Arial" w:cs="Arial"/>
                <w:color w:val="1F3864"/>
                <w:sz w:val="24"/>
                <w:szCs w:val="24"/>
              </w:rPr>
              <w:t xml:space="preserve"> wytwarza ciepło/chłód na potrzeby budynków mieszkalnych i/lub użyteczności publicznej</w:t>
            </w:r>
            <w:r w:rsidR="00B14D02">
              <w:rPr>
                <w:rFonts w:ascii="Arial" w:hAnsi="Arial" w:cs="Arial"/>
                <w:color w:val="1F3864"/>
                <w:sz w:val="24"/>
                <w:szCs w:val="24"/>
              </w:rPr>
              <w:t>,</w:t>
            </w:r>
          </w:p>
          <w:p w14:paraId="4B96C641" w14:textId="73B65B63" w:rsidR="00A7228E" w:rsidRPr="00A7228E" w:rsidRDefault="00B14D02" w:rsidP="00A7228E">
            <w:pPr>
              <w:pStyle w:val="Akapitzlist"/>
              <w:numPr>
                <w:ilvl w:val="0"/>
                <w:numId w:val="45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d</w:t>
            </w:r>
            <w:r w:rsidR="00A7228E" w:rsidRPr="00A7228E">
              <w:rPr>
                <w:rFonts w:ascii="Arial" w:hAnsi="Arial" w:cs="Arial"/>
                <w:color w:val="1F3864"/>
                <w:sz w:val="24"/>
                <w:szCs w:val="24"/>
              </w:rPr>
              <w:t>o dnia złożenia wniosku o dofinansowanie system nie osiągnął statusu efektywnego systemu ciepłowniczego i chłodniczego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,</w:t>
            </w:r>
          </w:p>
          <w:p w14:paraId="7CC92C69" w14:textId="0ADF546C" w:rsidR="00A7228E" w:rsidRPr="00A7228E" w:rsidRDefault="00B14D02" w:rsidP="00A7228E">
            <w:pPr>
              <w:pStyle w:val="Akapitzlist"/>
              <w:numPr>
                <w:ilvl w:val="0"/>
                <w:numId w:val="45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w</w:t>
            </w:r>
            <w:r w:rsidR="00A7228E" w:rsidRPr="00A7228E">
              <w:rPr>
                <w:rFonts w:ascii="Arial" w:hAnsi="Arial" w:cs="Arial"/>
                <w:color w:val="1F3864"/>
                <w:sz w:val="24"/>
                <w:szCs w:val="24"/>
              </w:rPr>
              <w:t xml:space="preserve"> projekcie nie nastąpi zmiana zasilania systemu ze spalania paliw kopalnych na spalanie gazu ziemnego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,</w:t>
            </w:r>
          </w:p>
          <w:p w14:paraId="7395A01B" w14:textId="77777777" w:rsidR="00A7228E" w:rsidRDefault="00B14D02" w:rsidP="00A7228E">
            <w:pPr>
              <w:pStyle w:val="Akapitzlist"/>
              <w:numPr>
                <w:ilvl w:val="0"/>
                <w:numId w:val="45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</w:t>
            </w:r>
            <w:r w:rsidR="00A7228E" w:rsidRPr="00A7228E">
              <w:rPr>
                <w:rFonts w:ascii="Arial" w:hAnsi="Arial" w:cs="Arial"/>
                <w:color w:val="1F3864"/>
                <w:sz w:val="24"/>
                <w:szCs w:val="24"/>
              </w:rPr>
              <w:t>rojekt dotyczy budowy, przebudowy lub modernizacji instalacji wytwarzającej energię w wysokosprawnej kogeneracji w oparciu o paliwa kopalne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.</w:t>
            </w:r>
          </w:p>
          <w:p w14:paraId="44FD9A3E" w14:textId="21271677" w:rsidR="00B14D02" w:rsidRPr="00B14D02" w:rsidRDefault="00B14D02" w:rsidP="00B14D0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EB0E25" w:rsidRPr="001B3419" w14:paraId="240322C4" w14:textId="77777777" w:rsidTr="00EB0E25">
        <w:tc>
          <w:tcPr>
            <w:tcW w:w="9540" w:type="dxa"/>
            <w:gridSpan w:val="2"/>
            <w:shd w:val="clear" w:color="auto" w:fill="FFFFFF" w:themeFill="background1"/>
          </w:tcPr>
          <w:p w14:paraId="3866FC03" w14:textId="2E048BA7" w:rsidR="00A7228E" w:rsidRPr="00C3334A" w:rsidRDefault="00EB0E25" w:rsidP="00EB0E25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58468257" w14:textId="77777777" w:rsidR="00EB0E25" w:rsidRPr="001E1502" w:rsidRDefault="00EB0E25" w:rsidP="00387A4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B14D02" w:rsidRPr="001B3419" w14:paraId="4F5DB056" w14:textId="77777777" w:rsidTr="00786559">
        <w:tc>
          <w:tcPr>
            <w:tcW w:w="2547" w:type="dxa"/>
            <w:shd w:val="clear" w:color="auto" w:fill="9CC2E5" w:themeFill="accent5" w:themeFillTint="99"/>
          </w:tcPr>
          <w:p w14:paraId="337D2931" w14:textId="54CF33C5" w:rsidR="00B14D02" w:rsidRPr="00B14D02" w:rsidRDefault="00E96642" w:rsidP="00B14D02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="00B14D02" w:rsidRPr="00B14D0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5</w:t>
            </w:r>
          </w:p>
        </w:tc>
        <w:tc>
          <w:tcPr>
            <w:tcW w:w="6993" w:type="dxa"/>
            <w:shd w:val="clear" w:color="auto" w:fill="9CC2E5" w:themeFill="accent5" w:themeFillTint="99"/>
          </w:tcPr>
          <w:p w14:paraId="0775DAF5" w14:textId="6279B046" w:rsidR="00B14D02" w:rsidRPr="00B14D02" w:rsidRDefault="00B14D02" w:rsidP="00B14D0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14D0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Niedozwolone wsparcie paliw kopalnych</w:t>
            </w:r>
          </w:p>
        </w:tc>
      </w:tr>
      <w:tr w:rsidR="00B14D02" w:rsidRPr="001B3419" w14:paraId="26946D70" w14:textId="77777777" w:rsidTr="00B14D02">
        <w:tc>
          <w:tcPr>
            <w:tcW w:w="9540" w:type="dxa"/>
            <w:gridSpan w:val="2"/>
            <w:shd w:val="clear" w:color="auto" w:fill="DEEAF6" w:themeFill="accent5" w:themeFillTint="33"/>
          </w:tcPr>
          <w:p w14:paraId="08D1F26B" w14:textId="7FF26F04" w:rsidR="00B14D02" w:rsidRPr="00B14D02" w:rsidRDefault="00B14D02" w:rsidP="00B14D02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Wskaż – w</w:t>
            </w:r>
            <w:r w:rsidRPr="00B14D0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przypadku gdy w systemie, do produkcji ciepła wykorzystywane są paliwa kopalne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czy </w:t>
            </w:r>
            <w:r w:rsidRPr="00B14D0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budowa lub przebudowa sieci nie spowoduje zwiększenia wytwarzania energii z paliw kopalnych (w tym także gazu ziemnego)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625DD8B7" w14:textId="77777777" w:rsidR="00B14D02" w:rsidRPr="00385046" w:rsidRDefault="00B14D02" w:rsidP="00B14D0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454FD46C" w14:textId="77777777" w:rsidR="00B14D02" w:rsidRDefault="00B14D02" w:rsidP="00B14D0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22951B50" w14:textId="77777777" w:rsidR="00B14D02" w:rsidRDefault="00B14D02" w:rsidP="00B14D0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3562B3B1" w14:textId="4B64C1B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</w:t>
            </w:r>
            <w:r w:rsid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i przedstaw szczegółowe wyliczenia,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jeśli wybierzesz TAK.</w:t>
            </w:r>
          </w:p>
        </w:tc>
      </w:tr>
      <w:tr w:rsidR="00B14D02" w:rsidRPr="001B3419" w14:paraId="6324162B" w14:textId="77777777" w:rsidTr="00EB0E25">
        <w:tc>
          <w:tcPr>
            <w:tcW w:w="9540" w:type="dxa"/>
            <w:gridSpan w:val="2"/>
            <w:shd w:val="clear" w:color="auto" w:fill="FFFFFF" w:themeFill="background1"/>
          </w:tcPr>
          <w:p w14:paraId="4D8779C4" w14:textId="7777777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3C9CB6F8" w14:textId="7777777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9C7581" w:rsidRPr="001B3419" w14:paraId="5162DACF" w14:textId="77777777" w:rsidTr="00786559">
        <w:trPr>
          <w:trHeight w:val="432"/>
        </w:trPr>
        <w:tc>
          <w:tcPr>
            <w:tcW w:w="2547" w:type="dxa"/>
            <w:shd w:val="clear" w:color="auto" w:fill="9CC2E5" w:themeFill="accent5" w:themeFillTint="99"/>
            <w:vAlign w:val="center"/>
          </w:tcPr>
          <w:p w14:paraId="03D77288" w14:textId="3E5C84A8" w:rsidR="009C7581" w:rsidRPr="00C3334A" w:rsidRDefault="00E96642" w:rsidP="009C7581">
            <w:pPr>
              <w:pStyle w:val="Tekstkomentarza"/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9C7581" w:rsidRPr="00385046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6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42D3C615" w14:textId="582455FF" w:rsidR="009C7581" w:rsidRPr="00C3334A" w:rsidRDefault="009C7581" w:rsidP="009C7581">
            <w:pPr>
              <w:pStyle w:val="Tekstkomentarza"/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Dozwolone wsparcie OZE</w:t>
            </w:r>
          </w:p>
        </w:tc>
      </w:tr>
      <w:tr w:rsidR="001B67B6" w:rsidRPr="001B3419" w14:paraId="318361AE" w14:textId="77777777" w:rsidTr="001B67B6">
        <w:tc>
          <w:tcPr>
            <w:tcW w:w="9540" w:type="dxa"/>
            <w:gridSpan w:val="2"/>
            <w:shd w:val="clear" w:color="auto" w:fill="DEEAF6" w:themeFill="accent5" w:themeFillTint="33"/>
          </w:tcPr>
          <w:p w14:paraId="168861B7" w14:textId="77777777" w:rsidR="001B67B6" w:rsidRPr="001B67B6" w:rsidRDefault="001B67B6" w:rsidP="00B14D02">
            <w:pPr>
              <w:pStyle w:val="Tekstkomentarza"/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– jeśli projekt dotyczy elektrowni wodnych – czy projekt jest ograniczony wyłącznie do istniejących budowli piętrzących wyposażonych w hydroelektrownie:</w:t>
            </w:r>
          </w:p>
          <w:p w14:paraId="61F76786" w14:textId="77777777" w:rsidR="001B67B6" w:rsidRPr="0038504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6B4B7D42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4A11374D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33432230" w14:textId="11835539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1B67B6" w:rsidRPr="001B3419" w14:paraId="26A6733C" w14:textId="77777777" w:rsidTr="00EB0E25">
        <w:tc>
          <w:tcPr>
            <w:tcW w:w="9540" w:type="dxa"/>
            <w:gridSpan w:val="2"/>
            <w:shd w:val="clear" w:color="auto" w:fill="FFFFFF" w:themeFill="background1"/>
          </w:tcPr>
          <w:p w14:paraId="226688B5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7E3A88FE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1B67B6" w:rsidRPr="001B3419" w14:paraId="69D4B6E8" w14:textId="77777777" w:rsidTr="001B67B6">
        <w:tc>
          <w:tcPr>
            <w:tcW w:w="9540" w:type="dxa"/>
            <w:gridSpan w:val="2"/>
            <w:shd w:val="clear" w:color="auto" w:fill="DEEAF6" w:themeFill="accent5" w:themeFillTint="33"/>
          </w:tcPr>
          <w:p w14:paraId="62F5D8FE" w14:textId="56FA9D9B" w:rsidR="001B67B6" w:rsidRPr="001B67B6" w:rsidRDefault="001B67B6" w:rsidP="00B14D02">
            <w:pPr>
              <w:pStyle w:val="Tekstkomentarza"/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skaż – w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przypadku instalacji spalających biomasę o całkowitej nominalnej mocy cieplnej wynoszącej co najmniej 20 MW w przypadku stałych paliw z biomasy lub o całkowitej nominalnej mocy cieplnej wynoszącej co najmniej 2 MW w przypadku gazowych paliw z biomasy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czy projekt dotyczy produkcji energii wyłącznie z biomasy i biogazu, które zostały wyprodukowane zgodnie z kryteriami zrównoważonego rozwoju określonymi w art. 29 Dyrektywy 2018/2001:</w:t>
            </w:r>
          </w:p>
          <w:p w14:paraId="660F794A" w14:textId="77777777" w:rsidR="001B67B6" w:rsidRPr="0038504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7AAD08C9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5B36FF5A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4050763C" w14:textId="67EF151B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1B67B6" w:rsidRPr="001B3419" w14:paraId="29ED27ED" w14:textId="77777777" w:rsidTr="00EB0E25">
        <w:tc>
          <w:tcPr>
            <w:tcW w:w="9540" w:type="dxa"/>
            <w:gridSpan w:val="2"/>
            <w:shd w:val="clear" w:color="auto" w:fill="FFFFFF" w:themeFill="background1"/>
          </w:tcPr>
          <w:p w14:paraId="13A9F712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69EC5105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1B67B6" w:rsidRPr="001B3419" w14:paraId="33990777" w14:textId="77777777" w:rsidTr="001B67B6">
        <w:tc>
          <w:tcPr>
            <w:tcW w:w="9540" w:type="dxa"/>
            <w:gridSpan w:val="2"/>
            <w:shd w:val="clear" w:color="auto" w:fill="DEEAF6" w:themeFill="accent5" w:themeFillTint="33"/>
          </w:tcPr>
          <w:p w14:paraId="51FF1A85" w14:textId="77777777" w:rsidR="001B67B6" w:rsidRDefault="001B67B6" w:rsidP="001B67B6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 – jeśli projekt dotyczy 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wykorzystania biomasy leśnej oraz produkcji biokomponentów, biopaliw i </w:t>
            </w:r>
            <w:proofErr w:type="spellStart"/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biometanu</w:t>
            </w:r>
            <w:proofErr w:type="spellEnd"/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 biomasy leśnej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czy zostaną uwzględnione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zasady minimalizowania ryzyka wylesiania zgodnie z dyrektywą Parlamentu Europejskiego i Rady (UE) 2018/2001 z 11 grudnia 2018 r. w sprawie promowania stosowania energii ze źródeł odnawialnych (Dyrektywa RED II)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oraz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konsumpcj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 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produktów z łańcucha dostaw niepowodujących wylesiania zgodnie z Komunikatem Komisji do Parlamentu Europejskiego, Rady, Europejskiego Komitetu Ekonomiczno-</w:t>
            </w:r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 xml:space="preserve">Społecznego i Komitetu Regionów dotyczącego zintensyfikowania działań UE na rzecz ochrony i odtwarzania światowych lasów COM (2019) 352 </w:t>
            </w:r>
            <w:proofErr w:type="spellStart"/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final</w:t>
            </w:r>
            <w:proofErr w:type="spellEnd"/>
            <w:r w:rsidRP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  <w:p w14:paraId="1B22042B" w14:textId="3134CF3D" w:rsidR="001B67B6" w:rsidRPr="00385046" w:rsidRDefault="001B67B6" w:rsidP="001B67B6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4130F1">
              <w:rPr>
                <w:rFonts w:ascii="Myriad Pro" w:hAnsi="Myriad Pro"/>
              </w:rPr>
              <w:t xml:space="preserve"> </w:t>
            </w:r>
            <w:r w:rsidRPr="004130F1">
              <w:rPr>
                <w:rFonts w:ascii="Myriad Pro" w:hAnsi="Myriad Pro"/>
              </w:rPr>
              <w:br/>
            </w: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03069F65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301D9AE4" w14:textId="77777777" w:rsidR="001B67B6" w:rsidRDefault="001B67B6" w:rsidP="001B67B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06A6445B" w14:textId="7ACBF551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1B67B6" w:rsidRPr="001B3419" w14:paraId="3CFD2F51" w14:textId="77777777" w:rsidTr="00EB0E25">
        <w:tc>
          <w:tcPr>
            <w:tcW w:w="9540" w:type="dxa"/>
            <w:gridSpan w:val="2"/>
            <w:shd w:val="clear" w:color="auto" w:fill="FFFFFF" w:themeFill="background1"/>
          </w:tcPr>
          <w:p w14:paraId="32162AD2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041BE3C2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1B67B6" w:rsidRPr="001B3419" w14:paraId="32C6036A" w14:textId="77777777" w:rsidTr="001B67B6">
        <w:tc>
          <w:tcPr>
            <w:tcW w:w="9540" w:type="dxa"/>
            <w:gridSpan w:val="2"/>
            <w:shd w:val="clear" w:color="auto" w:fill="DEEAF6" w:themeFill="accent5" w:themeFillTint="33"/>
          </w:tcPr>
          <w:p w14:paraId="7250A045" w14:textId="77777777" w:rsidR="001B67B6" w:rsidRDefault="00E96642" w:rsidP="00E9664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– jeśli projekt dotyczy wytwarzania biopaliw II i III generacji – czy będą one zgodne z kryteriami środowiskowymi, określonymi w art. 29 Dyrektywy RED II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0EDE3B5B" w14:textId="77777777" w:rsidR="00E96642" w:rsidRDefault="00E96642" w:rsidP="00E96642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2339616C" w14:textId="77777777" w:rsidR="00E96642" w:rsidRPr="00385046" w:rsidRDefault="00E96642" w:rsidP="00E9664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6B5B23E7" w14:textId="77777777" w:rsidR="00E96642" w:rsidRDefault="00E96642" w:rsidP="00E9664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227D538D" w14:textId="77777777" w:rsidR="00E96642" w:rsidRDefault="00E96642" w:rsidP="00E96642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2C6827A7" w14:textId="3CFAFACD" w:rsidR="00E96642" w:rsidRPr="00C3334A" w:rsidRDefault="00E96642" w:rsidP="00E96642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1B67B6" w:rsidRPr="001B3419" w14:paraId="61F094C3" w14:textId="77777777" w:rsidTr="00EB0E25">
        <w:tc>
          <w:tcPr>
            <w:tcW w:w="9540" w:type="dxa"/>
            <w:gridSpan w:val="2"/>
            <w:shd w:val="clear" w:color="auto" w:fill="FFFFFF" w:themeFill="background1"/>
          </w:tcPr>
          <w:p w14:paraId="0B74C5C7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7C765039" w14:textId="77777777" w:rsidR="001B67B6" w:rsidRPr="00C3334A" w:rsidRDefault="001B67B6" w:rsidP="001B67B6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4C1AA9" w:rsidRPr="001B3419" w14:paraId="796C88DF" w14:textId="77777777" w:rsidTr="004C1AA9">
        <w:tc>
          <w:tcPr>
            <w:tcW w:w="2547" w:type="dxa"/>
            <w:shd w:val="clear" w:color="auto" w:fill="9CC2E5" w:themeFill="accent5" w:themeFillTint="99"/>
          </w:tcPr>
          <w:p w14:paraId="2886E163" w14:textId="2E542FC3" w:rsidR="004C1AA9" w:rsidRPr="004C1AA9" w:rsidRDefault="004C1AA9" w:rsidP="004C1AA9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4C1AA9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4. KRYTERIUM nr 7</w:t>
            </w:r>
          </w:p>
        </w:tc>
        <w:tc>
          <w:tcPr>
            <w:tcW w:w="6993" w:type="dxa"/>
            <w:shd w:val="clear" w:color="auto" w:fill="9CC2E5" w:themeFill="accent5" w:themeFillTint="99"/>
          </w:tcPr>
          <w:p w14:paraId="71342B42" w14:textId="760789E4" w:rsidR="004C1AA9" w:rsidRPr="004C1AA9" w:rsidRDefault="004C1AA9" w:rsidP="004C1AA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4C1AA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Oszczędność energii w projektach polegających na modernizacji i/lub rozdzieleniu węzłów ciepłowniczych</w:t>
            </w:r>
          </w:p>
        </w:tc>
      </w:tr>
      <w:tr w:rsidR="00DE3FE7" w:rsidRPr="001B3419" w14:paraId="2317C67C" w14:textId="77777777" w:rsidTr="004C1AA9">
        <w:trPr>
          <w:trHeight w:val="1833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58AF78E2" w14:textId="6ADD96F6" w:rsidR="004C1AA9" w:rsidRPr="004C1AA9" w:rsidRDefault="004C1AA9" w:rsidP="004C1AA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projekt dotyczy modernizacji i/lub rozdzielenia węzłów ciepłowniczych:</w:t>
            </w:r>
          </w:p>
          <w:p w14:paraId="5EBD58EE" w14:textId="77777777" w:rsidR="004C1AA9" w:rsidRPr="00385046" w:rsidRDefault="004C1AA9" w:rsidP="004C1AA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4A068CEF" w14:textId="77777777" w:rsidR="00DE3FE7" w:rsidRDefault="004C1AA9" w:rsidP="004C1AA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678637CE" w14:textId="0D0B9DC4" w:rsidR="004C1AA9" w:rsidRPr="004C1AA9" w:rsidRDefault="004C1AA9" w:rsidP="004C1AA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Jeżeli TAK, przedstaw wyliczenia wskazujące na poziom oszczędności zużycia energii w stosunku do zużycia energii przy obecnym stanie węzłów cieplnych.</w:t>
            </w:r>
          </w:p>
        </w:tc>
      </w:tr>
      <w:tr w:rsidR="004C1AA9" w:rsidRPr="001B3419" w14:paraId="4E117DBB" w14:textId="77777777" w:rsidTr="00EB0E25">
        <w:tc>
          <w:tcPr>
            <w:tcW w:w="9540" w:type="dxa"/>
            <w:gridSpan w:val="2"/>
            <w:shd w:val="clear" w:color="auto" w:fill="FFFFFF" w:themeFill="background1"/>
          </w:tcPr>
          <w:p w14:paraId="3F50FC35" w14:textId="77777777" w:rsidR="004C1AA9" w:rsidRDefault="004C1AA9" w:rsidP="004C1AA9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51BCABA3" w14:textId="490426CA" w:rsidR="004C1AA9" w:rsidRPr="004C1AA9" w:rsidRDefault="004C1AA9" w:rsidP="004C1AA9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0D0943" w:rsidRPr="001B3419" w14:paraId="7A3F386A" w14:textId="77777777" w:rsidTr="00786559">
        <w:tc>
          <w:tcPr>
            <w:tcW w:w="2547" w:type="dxa"/>
            <w:shd w:val="clear" w:color="auto" w:fill="9CC2E5" w:themeFill="accent5" w:themeFillTint="99"/>
            <w:vAlign w:val="center"/>
          </w:tcPr>
          <w:p w14:paraId="6F4A2BF1" w14:textId="3F52A896" w:rsidR="000D0943" w:rsidRDefault="004C1AA9" w:rsidP="000D0943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="000D0943" w:rsidRPr="00385046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 w:rsidR="00E9664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8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0B84A1C8" w14:textId="663E35DC" w:rsidR="000D0943" w:rsidRPr="001E1502" w:rsidRDefault="000D0943" w:rsidP="000D0943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Zgodność z zakresem interwencji</w:t>
            </w:r>
          </w:p>
        </w:tc>
      </w:tr>
      <w:tr w:rsidR="000D0943" w:rsidRPr="001B3419" w14:paraId="3B3BF2CD" w14:textId="77777777" w:rsidTr="00B14D02">
        <w:tc>
          <w:tcPr>
            <w:tcW w:w="9540" w:type="dxa"/>
            <w:gridSpan w:val="2"/>
            <w:shd w:val="clear" w:color="auto" w:fill="DEEAF6" w:themeFill="accent5" w:themeFillTint="33"/>
            <w:vAlign w:val="center"/>
          </w:tcPr>
          <w:p w14:paraId="7BA52E2E" w14:textId="63614A50" w:rsidR="000D0943" w:rsidRPr="00385046" w:rsidRDefault="000D0943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jeśli projekt dotyczy wysokosprawnej </w:t>
            </w:r>
            <w:bookmarkStart w:id="3" w:name="_GoBack"/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kogenera</w:t>
            </w:r>
            <w:bookmarkEnd w:id="3"/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cji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dzięki realizacji projektu nastąpi osiągnięcie emisji w całym cyklu życia poniżej 100 gCO2e/kWh lub ciepła/chłodu wytworzonego z ciepła odpadowego:</w:t>
            </w:r>
          </w:p>
          <w:p w14:paraId="0AE9A52F" w14:textId="77777777" w:rsidR="000D0943" w:rsidRPr="00385046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4072A2F6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08E29BA0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616A0483" w14:textId="77F5B7E2" w:rsidR="000D0943" w:rsidRPr="001E1502" w:rsidRDefault="00B14D02" w:rsidP="000D0943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B14D02" w:rsidRPr="001B3419" w14:paraId="68CCB31D" w14:textId="77777777" w:rsidTr="00D259EB"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54D42B8E" w14:textId="7777777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67775A36" w14:textId="77777777" w:rsidR="00B14D02" w:rsidRDefault="00B14D02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D0943" w:rsidRPr="001B3419" w14:paraId="3BD48E3B" w14:textId="77777777" w:rsidTr="00B14D02">
        <w:tc>
          <w:tcPr>
            <w:tcW w:w="9540" w:type="dxa"/>
            <w:gridSpan w:val="2"/>
            <w:shd w:val="clear" w:color="auto" w:fill="DEEAF6" w:themeFill="accent5" w:themeFillTint="33"/>
            <w:vAlign w:val="center"/>
          </w:tcPr>
          <w:p w14:paraId="7878FDF2" w14:textId="631B9679" w:rsidR="000D0943" w:rsidRPr="00385046" w:rsidRDefault="000D0943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Wskaż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projekt dotyczy systemu ciepłowniczego/chłodniczego</w:t>
            </w:r>
            <w:r w:rsidR="0083329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czy infrastruktura zostanie zmodernizowana</w:t>
            </w:r>
            <w:r w:rsidR="00A7228E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 aby odpowiadała definicji efektywnego systemu ciepłowniczego i chłodniczego:</w:t>
            </w:r>
          </w:p>
          <w:p w14:paraId="54B32F4A" w14:textId="77777777" w:rsidR="000D0943" w:rsidRPr="00385046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792A05D1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5C2E1E42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553325C7" w14:textId="77777777" w:rsidR="00864427" w:rsidRDefault="00864427" w:rsidP="00864427">
            <w:pPr>
              <w:pStyle w:val="Tekstkomentarza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6A7FF063" w14:textId="4E1C89ED" w:rsidR="00864427" w:rsidRPr="00864427" w:rsidRDefault="00B14D02" w:rsidP="00864427">
            <w:pPr>
              <w:pStyle w:val="Tekstkomentarza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  <w:r w:rsid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Należy</w:t>
            </w:r>
            <w:r w:rsidR="00864427"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uwzględnić zmieniające się definicje statusu efektywnego systemu ciepłowniczego i chłodniczego określone w Dyrektywie Parlamentu Europejskiego i Rady 2012/27/UE oraz Dyrektywie Parlamentu Europejskiego i Rady 2023/1791.</w:t>
            </w:r>
            <w:r w:rsid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864427"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Efektywny system ciepłowniczy i chłodniczy spełnia następujące kryteria:</w:t>
            </w:r>
          </w:p>
          <w:p w14:paraId="4BACF122" w14:textId="77777777" w:rsid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do dnia 31 grudnia 2027 r.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system, w którym wykorzystuje się w co najmniej 50 % energię ze źródeł odnawialnych lub w co najmniej 50 % ciepło odpadowe, lub w co najmniej 75 % ciepło pochodzące z kogeneracji, lub w co najmniej 50 % połączenie takiej energii i ciepła;</w:t>
            </w:r>
          </w:p>
          <w:p w14:paraId="1BDA8255" w14:textId="77777777" w:rsid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 dnia 1 stycznia 2028 r. – system, w którym wykorzystuje się w co najmniej 50 % energię ze źródeł odnawialnych lub w co najmniej 50 % ciepło odpadowe, w co najmniej 50 % energię ze źródeł odnawialnych i ciepło odpadowe, w co najmniej 80 % ciepło pochodzące z wysokosprawnej kogeneracji, lub co najmniej połączenie takiej energii cieplnej wprowadzanej do sieci, w którym udział energii ze źródeł odnawialnych wynosi co najmniej 5 %, a całkowity udział energii ze źródeł odnawialnych, ciepła odpadowego lub ciepła pochodzącego z wysokosprawnej kogeneracji wynosi co najmniej 50 %;</w:t>
            </w:r>
          </w:p>
          <w:p w14:paraId="6D6D5F1A" w14:textId="77777777" w:rsid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 dnia 1 stycznia 2035 r. – system, w którym wykorzystuje się w co najmniej 50 % energię ze źródeł odnawialnych, w co najmniej 50 % ciepło odpadowe lub w co najmniej 50 % energię ze źródeł odnawialnych i ciepło odpadowe, lub system, w którym całkowity udział energii ze źródeł odnawialnych, ciepła odpadowego lub ciepła pochodzącego z wysokosprawnej kogeneracji wynosi co najmniej 80 % i ponadto całkowity udział energii ze źródeł odnawialnych lub ciepła odpadowego wynosi co najmniej 35 %;</w:t>
            </w:r>
          </w:p>
          <w:p w14:paraId="73EF3C7C" w14:textId="4926D5FB" w:rsid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 dnia 1 stycznia 2040 r.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system, w którym wykorzystuje się w co najmniej 75 % energię ze źródeł odnawialnych, w co najmniej 75 % ciepło odpadowe lub w co najmniej 75 % energię ze źródeł odnawialnych i ciepło odpadowe, lub system, w którym wykorzystuje się w co najmniej 95 % energię ze źródeł odnawialnych, ciepło odpadowe i ciepło pochodzące z wysokosprawnej kogeneracji i ponadto całkowity udział energii ze źródeł odnawialnych lub ciepła odpadowego wynosi co najmniej 35 %;</w:t>
            </w:r>
          </w:p>
          <w:p w14:paraId="312BD1E0" w14:textId="43D8D225" w:rsid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 dnia 1 stycznia 2045 r.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system, w którym wykorzystuje się w co najmniej 75 % energię ze źródeł odnawialnych, w co najmniej 75 % ciepło odpadowe lub w co najmniej 75 % energię ze źródeł odnawialnych i ciepło odpadowe;</w:t>
            </w:r>
          </w:p>
          <w:p w14:paraId="2C4F2D42" w14:textId="41216C2D" w:rsidR="00864427" w:rsidRPr="00864427" w:rsidRDefault="00864427" w:rsidP="00864427">
            <w:pPr>
              <w:pStyle w:val="Tekstkomentarza"/>
              <w:numPr>
                <w:ilvl w:val="0"/>
                <w:numId w:val="46"/>
              </w:numP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 dnia 1 stycznia 2050 r.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system, w którym wykorzystuje się wyłącznie energię ze źródeł odnawialnych, wyłącznie ciepło odpadowe lub wyłącznie połączenie energii ze źródeł odnawialnych i ciepła odpadowego.</w:t>
            </w:r>
          </w:p>
          <w:p w14:paraId="74881850" w14:textId="77777777" w:rsidR="00864427" w:rsidRDefault="00864427" w:rsidP="00864427">
            <w:pPr>
              <w:pStyle w:val="Tekstkomentarza"/>
              <w:ind w:left="720"/>
              <w:rPr>
                <w:sz w:val="24"/>
              </w:rPr>
            </w:pPr>
          </w:p>
          <w:p w14:paraId="58687EC7" w14:textId="10EB41FF" w:rsidR="000D0943" w:rsidRPr="00864427" w:rsidRDefault="00864427" w:rsidP="00864427">
            <w:pPr>
              <w:pStyle w:val="Tekstkomentarza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Należy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wskazać wymogi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jakie będzie spełniał system ciepłowniczy Wnioskodawcy.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Pr="0086442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Obowiązują kryteria efektywnego systemu ciepłowniczego i chłodniczego na dzień zakończenia (przekazania do eksploatacji) inwestycji zapewniającej status efektywnego systemu ciepłowniczego.</w:t>
            </w:r>
          </w:p>
        </w:tc>
      </w:tr>
      <w:tr w:rsidR="00B14D02" w:rsidRPr="001B3419" w14:paraId="5BC32E22" w14:textId="77777777" w:rsidTr="00D259EB"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6A97CDFC" w14:textId="7777777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3E9E58D8" w14:textId="77777777" w:rsidR="00B14D02" w:rsidRDefault="00B14D02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D0943" w:rsidRPr="001B3419" w14:paraId="1C6B28A2" w14:textId="77777777" w:rsidTr="00B14D02">
        <w:tc>
          <w:tcPr>
            <w:tcW w:w="9540" w:type="dxa"/>
            <w:gridSpan w:val="2"/>
            <w:shd w:val="clear" w:color="auto" w:fill="DEEAF6" w:themeFill="accent5" w:themeFillTint="33"/>
            <w:vAlign w:val="center"/>
          </w:tcPr>
          <w:p w14:paraId="704BA337" w14:textId="6064D544" w:rsidR="000D0943" w:rsidRPr="00234210" w:rsidRDefault="000D0943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23421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 w:rsidR="00A7228E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 w przypadku, gdy </w:t>
            </w:r>
            <w:r w:rsidRPr="0023421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dotyczy niskiej emisji w cyklu życia</w:t>
            </w:r>
            <w:r w:rsidR="00A7228E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–</w:t>
            </w:r>
            <w:r w:rsidRPr="0023421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A7228E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czy </w:t>
            </w:r>
            <w:r w:rsidRPr="0023421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nie obejmuje wsparcia na rzecz paliw kopalnych na mocy art. 7 ust. 1 lit. H) rozporządzenia 2021/1058 w sprawie EFRR i Funduszu Spójności:</w:t>
            </w:r>
          </w:p>
          <w:p w14:paraId="20C15BA2" w14:textId="77777777" w:rsidR="000D0943" w:rsidRPr="00385046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TAK</w:t>
            </w:r>
          </w:p>
          <w:p w14:paraId="34E529FF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  <w:p w14:paraId="5688F4CD" w14:textId="77777777" w:rsidR="000D0943" w:rsidRDefault="000D0943" w:rsidP="000D094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DOTYCZY</w:t>
            </w:r>
          </w:p>
          <w:p w14:paraId="389DE51C" w14:textId="0F99A86A" w:rsidR="000D0943" w:rsidRPr="001E1502" w:rsidRDefault="00B14D02" w:rsidP="000D0943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Uzasadnij, jeśli wybierzesz TAK.</w:t>
            </w:r>
          </w:p>
        </w:tc>
      </w:tr>
      <w:tr w:rsidR="00B14D02" w:rsidRPr="001B3419" w14:paraId="4432CF43" w14:textId="77777777" w:rsidTr="00D259EB"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5CC62FDC" w14:textId="77777777" w:rsidR="00B14D02" w:rsidRPr="00C3334A" w:rsidRDefault="00B14D02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14B6CF13" w14:textId="77777777" w:rsidR="00B14D02" w:rsidRPr="00234210" w:rsidRDefault="00B14D02" w:rsidP="000D0943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607A44" w:rsidRPr="001B3419" w14:paraId="54D874A0" w14:textId="77777777" w:rsidTr="00607A44">
        <w:tc>
          <w:tcPr>
            <w:tcW w:w="2547" w:type="dxa"/>
            <w:shd w:val="clear" w:color="auto" w:fill="9CC2E5" w:themeFill="accent5" w:themeFillTint="99"/>
            <w:vAlign w:val="center"/>
          </w:tcPr>
          <w:p w14:paraId="6E4CB9CB" w14:textId="49EDAAB7" w:rsidR="00607A44" w:rsidRPr="00607A44" w:rsidRDefault="004C1AA9" w:rsidP="00607A44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6</w:t>
            </w:r>
            <w:r w:rsidR="00607A44" w:rsidRPr="00607A44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 nr 9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101A1D08" w14:textId="66C6703C" w:rsidR="00607A44" w:rsidRPr="00607A44" w:rsidRDefault="00607A44" w:rsidP="00607A4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07A44">
              <w:rPr>
                <w:rFonts w:ascii="Arial" w:hAnsi="Arial" w:cs="Arial"/>
                <w:color w:val="1F3864"/>
                <w:sz w:val="24"/>
                <w:szCs w:val="24"/>
              </w:rPr>
              <w:t>Zgodność z linią demarkacyjną</w:t>
            </w:r>
          </w:p>
        </w:tc>
      </w:tr>
      <w:tr w:rsidR="00607A44" w:rsidRPr="001B3419" w14:paraId="10C4908D" w14:textId="77777777" w:rsidTr="00607A44">
        <w:tc>
          <w:tcPr>
            <w:tcW w:w="9540" w:type="dxa"/>
            <w:gridSpan w:val="2"/>
            <w:shd w:val="clear" w:color="auto" w:fill="DEEAF6" w:themeFill="accent5" w:themeFillTint="33"/>
            <w:vAlign w:val="center"/>
          </w:tcPr>
          <w:p w14:paraId="6C1D531F" w14:textId="125D9138" w:rsidR="002760D8" w:rsidRDefault="00607A44" w:rsidP="00607A44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07A4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Wskaż moc zamówioną </w:t>
            </w:r>
            <w:r w:rsidR="004C1AA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inwestycji</w:t>
            </w:r>
            <w:r w:rsidRPr="00607A4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. </w:t>
            </w:r>
          </w:p>
          <w:p w14:paraId="70B32D1E" w14:textId="19912349" w:rsidR="002760D8" w:rsidRDefault="002760D8" w:rsidP="00607A44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(</w:t>
            </w:r>
            <w:r w:rsidRPr="002760D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Budowa/rozbudowa/modernizacja systemów ciepłowniczych i chłodniczych (sieci) wraz z magazynami ciepła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jest możliwa do wsparcia jeśli jest to inwestycja o mocy zamówionej nie większej nić 5 MW)</w:t>
            </w:r>
          </w:p>
          <w:p w14:paraId="289C570F" w14:textId="4EC08BF3" w:rsidR="00607A44" w:rsidRPr="00607A44" w:rsidRDefault="00607A44" w:rsidP="00607A44">
            <w:pPr>
              <w:spacing w:after="0" w:line="276" w:lineRule="auto"/>
              <w:contextualSpacing/>
              <w:rPr>
                <w:rFonts w:ascii="Myriad Pro" w:hAnsi="Myriad Pro" w:cs="Arial"/>
              </w:rPr>
            </w:pPr>
            <w:r w:rsidRPr="00607A4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szczegółowe dane</w:t>
            </w:r>
            <w:r w:rsidR="002760D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dotyczące realizowanej inwestycji</w:t>
            </w:r>
            <w:r w:rsidRPr="00607A4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607A44" w:rsidRPr="001B3419" w14:paraId="6D0C13A0" w14:textId="77777777" w:rsidTr="00D259EB"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79BE99E0" w14:textId="77777777" w:rsidR="00607A44" w:rsidRDefault="00607A44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3E19562F" w14:textId="08B097DC" w:rsidR="00607A44" w:rsidRPr="00C3334A" w:rsidRDefault="00607A44" w:rsidP="00B14D02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387A4A" w:rsidRPr="001B3419" w14:paraId="21A5AB58" w14:textId="77777777" w:rsidTr="00786559">
        <w:tc>
          <w:tcPr>
            <w:tcW w:w="2547" w:type="dxa"/>
            <w:shd w:val="clear" w:color="auto" w:fill="9CC2E5" w:themeFill="accent5" w:themeFillTint="99"/>
          </w:tcPr>
          <w:p w14:paraId="15D72963" w14:textId="4D9F47EA" w:rsidR="00387A4A" w:rsidRPr="001E1502" w:rsidRDefault="004C1AA9" w:rsidP="00387A4A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bookmarkStart w:id="4" w:name="_Hlk155341776"/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7</w:t>
            </w:r>
            <w:r w:rsidR="00387A4A" w:rsidRPr="001E1502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  <w:r w:rsidR="00E96642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nr 19</w:t>
            </w:r>
          </w:p>
        </w:tc>
        <w:tc>
          <w:tcPr>
            <w:tcW w:w="6993" w:type="dxa"/>
            <w:shd w:val="clear" w:color="auto" w:fill="9CC2E5" w:themeFill="accent5" w:themeFillTint="99"/>
          </w:tcPr>
          <w:p w14:paraId="7A5B7508" w14:textId="77777777" w:rsidR="00387A4A" w:rsidRPr="001E1502" w:rsidRDefault="00387A4A" w:rsidP="00387A4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1E1502">
              <w:rPr>
                <w:rFonts w:ascii="Arial" w:hAnsi="Arial" w:cs="Arial"/>
                <w:color w:val="1F3864"/>
                <w:sz w:val="24"/>
                <w:szCs w:val="24"/>
              </w:rPr>
              <w:t>Odporność infrastruktury na zmiany klimatu</w:t>
            </w:r>
          </w:p>
        </w:tc>
      </w:tr>
      <w:bookmarkEnd w:id="4"/>
      <w:tr w:rsidR="00387A4A" w:rsidRPr="00033ED9" w14:paraId="0E223165" w14:textId="77777777" w:rsidTr="00E96642">
        <w:trPr>
          <w:trHeight w:val="558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6BAB171F" w14:textId="77777777" w:rsidR="00387A4A" w:rsidRPr="00385046" w:rsidRDefault="00387A4A" w:rsidP="00387A4A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1DA2FD65" w14:textId="77777777" w:rsidR="00387A4A" w:rsidRPr="00385046" w:rsidRDefault="00387A4A" w:rsidP="00387A4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10DFCC5C" w14:textId="77777777" w:rsidR="00387A4A" w:rsidRPr="00385046" w:rsidRDefault="00387A4A" w:rsidP="00387A4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1BB1990F" w14:textId="77777777" w:rsidR="00387A4A" w:rsidRDefault="00387A4A" w:rsidP="00387A4A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85046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 DOTYCZY</w:t>
            </w:r>
          </w:p>
          <w:p w14:paraId="74AF8F87" w14:textId="074989F4" w:rsidR="00E96642" w:rsidRPr="00385046" w:rsidRDefault="00E96642" w:rsidP="00387A4A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  <w:highlight w:val="yellow"/>
              </w:rPr>
            </w:pPr>
            <w:r w:rsidRPr="0038504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powinien stanowić sumaryczne wnioski, potwierdzające, że badano infrastrukturę pod kątem różnych aspektów uwzględnionych w Zawiadomieniu.</w:t>
            </w:r>
          </w:p>
        </w:tc>
      </w:tr>
      <w:tr w:rsidR="00387A4A" w:rsidRPr="00683F8B" w14:paraId="6233BAA3" w14:textId="77777777" w:rsidTr="00D237D1">
        <w:trPr>
          <w:trHeight w:val="857"/>
        </w:trPr>
        <w:tc>
          <w:tcPr>
            <w:tcW w:w="9540" w:type="dxa"/>
            <w:gridSpan w:val="2"/>
            <w:shd w:val="clear" w:color="auto" w:fill="auto"/>
          </w:tcPr>
          <w:p w14:paraId="3397529A" w14:textId="77777777" w:rsidR="004C1AA9" w:rsidRDefault="00387A4A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C3334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53E70EE8" w14:textId="1CA651A8" w:rsidR="004C1AA9" w:rsidRPr="004C1AA9" w:rsidRDefault="004C1AA9" w:rsidP="00387A4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42FC4848" w14:textId="77777777" w:rsidR="004C1AA9" w:rsidRPr="004C1AA9" w:rsidRDefault="004C1AA9" w:rsidP="00836C94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p w14:paraId="1476D8B4" w14:textId="671A9CED" w:rsidR="00F34E70" w:rsidRPr="00207C13" w:rsidRDefault="00F34E70" w:rsidP="00F34E70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F34E70">
        <w:rPr>
          <w:rFonts w:ascii="Arial" w:hAnsi="Arial" w:cs="Arial"/>
          <w:b/>
          <w:color w:val="1F3864" w:themeColor="accent1" w:themeShade="80"/>
          <w:sz w:val="24"/>
          <w:szCs w:val="24"/>
        </w:rPr>
        <w:t>KRYTERIA JAKOŚCIOWE</w:t>
      </w:r>
      <w:r w:rsidRPr="00F34E70">
        <w:rPr>
          <w:rFonts w:ascii="Arial" w:hAnsi="Arial" w:cs="Arial"/>
          <w:color w:val="1F3864" w:themeColor="accent1" w:themeShade="80"/>
          <w:sz w:val="24"/>
          <w:szCs w:val="24"/>
        </w:rPr>
        <w:t xml:space="preserve"> </w:t>
      </w:r>
      <w:r w:rsidRPr="00F34E70">
        <w:rPr>
          <w:rFonts w:ascii="Arial" w:hAnsi="Arial" w:cs="Arial"/>
          <w:b/>
          <w:color w:val="1F3864" w:themeColor="accent1" w:themeShade="80"/>
          <w:sz w:val="24"/>
          <w:szCs w:val="24"/>
        </w:rPr>
        <w:t>SPECYFICZNE</w:t>
      </w:r>
    </w:p>
    <w:p w14:paraId="0A867BAC" w14:textId="3FB40B9C" w:rsidR="00207C13" w:rsidRDefault="00207C13" w:rsidP="00207C13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993"/>
      </w:tblGrid>
      <w:tr w:rsidR="00207C13" w:rsidRPr="000F7F85" w14:paraId="564BAD98" w14:textId="77777777" w:rsidTr="0078655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388A1786" w14:textId="3B57463C" w:rsidR="00207C13" w:rsidRPr="00207C13" w:rsidRDefault="00FF112C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207C1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 w:rsidR="00E9664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1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24B531FE" w14:textId="77777777" w:rsidR="00207C13" w:rsidRPr="00207C13" w:rsidRDefault="00207C13" w:rsidP="00AD1625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Komplementarność</w:t>
            </w:r>
          </w:p>
        </w:tc>
      </w:tr>
      <w:tr w:rsidR="00207C13" w:rsidRPr="00BB07A5" w14:paraId="6B26A095" w14:textId="77777777" w:rsidTr="00E96642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04F95A2" w14:textId="77777777" w:rsidR="00207C13" w:rsidRPr="00BB07A5" w:rsidRDefault="00207C13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związany z innymi przedsięwzięciami dotyczącymi ochrony środowiska niezależnie od źródeł finansowania i podmiotu realizującego. Zaznacz właściwą odpowiedź:</w:t>
            </w:r>
          </w:p>
          <w:p w14:paraId="782C3387" w14:textId="77777777" w:rsidR="00207C13" w:rsidRPr="000F7F85" w:rsidRDefault="00207C13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34D1FB3C" w14:textId="77777777" w:rsidR="00207C13" w:rsidRDefault="00207C13" w:rsidP="00AD1625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76A005F5" w14:textId="77777777" w:rsidR="001B67B6" w:rsidRPr="00BB07A5" w:rsidRDefault="001B67B6" w:rsidP="001B67B6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TAK, wskaż szczegółowe informacje na temat powiązanych  projektów (nazwa, beneficjent, okres realizacji, źródło finansowania, zakres). Opisz, w jaki sposób projekty warunkują się wzajemnie lub stanowią następujące po sobie etapy określonego programu lub planu działania. </w:t>
            </w:r>
          </w:p>
          <w:p w14:paraId="52C1AD6A" w14:textId="74118E0C" w:rsidR="001B67B6" w:rsidRPr="00BB07A5" w:rsidRDefault="001B67B6" w:rsidP="001B67B6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 szczególności odwołaj się do komplementarności projektu z innymi przedsięwzięciami dotyczącymi ochrony środowiska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i systemów ciepłowniczych </w:t>
            </w: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oraz względem innych realizowanych/zrealizowanych projektów. Opisz czy realizacja projektu w sposób znaczący i bezpośredni uzupełnia efekty innego projektu. Odnieś się do zbieżności projektów pod względem zasięgu terytorialnego, użytkowników, celów projektu i wzajemnych uwarunkowań.</w:t>
            </w:r>
          </w:p>
        </w:tc>
      </w:tr>
      <w:tr w:rsidR="00207C13" w:rsidRPr="00F34E70" w14:paraId="58B44EF1" w14:textId="77777777" w:rsidTr="00AD1625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7BF2" w14:textId="77777777" w:rsidR="00207C13" w:rsidRDefault="00207C13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74E0373E" w14:textId="21A97EA6" w:rsidR="00E96642" w:rsidRPr="00F34E70" w:rsidRDefault="00E96642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EC6AAC" w:rsidRPr="00F34E70" w14:paraId="5EBD8E03" w14:textId="77777777" w:rsidTr="0078655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A659419" w14:textId="68D45132" w:rsidR="00EC6AAC" w:rsidRPr="00F34E70" w:rsidRDefault="00E96642" w:rsidP="00AD162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="00EC6AAC"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4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5EF7738" w14:textId="36680D30" w:rsidR="00EC6AAC" w:rsidRPr="00F34E70" w:rsidRDefault="00EC6AAC" w:rsidP="00AD1625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EC6AA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Wykorzystanie odnawialnych źródeł energii lub ciepła odpadowego</w:t>
            </w:r>
          </w:p>
        </w:tc>
      </w:tr>
      <w:tr w:rsidR="00EC6AAC" w:rsidRPr="009677B2" w14:paraId="23C25182" w14:textId="77777777" w:rsidTr="001B67B6">
        <w:trPr>
          <w:trHeight w:val="87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54C99A3F" w14:textId="3D21FED9" w:rsidR="009659A3" w:rsidRDefault="009659A3" w:rsidP="009659A3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czy projekt przewiduje wykorzystanie energii z odnawialnych źródeł energii lub ciepła odpadowego:</w:t>
            </w:r>
          </w:p>
          <w:p w14:paraId="4D9BE7E3" w14:textId="78B97AB0" w:rsidR="009659A3" w:rsidRDefault="009659A3" w:rsidP="009659A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659A3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26985759" w14:textId="1C5B74ED" w:rsidR="009659A3" w:rsidRPr="009659A3" w:rsidRDefault="009659A3" w:rsidP="009659A3">
            <w:pPr>
              <w:spacing w:after="0" w:line="276" w:lineRule="auto"/>
              <w:ind w:left="318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659A3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wykorzystanie energii z OZE</w:t>
            </w:r>
          </w:p>
          <w:p w14:paraId="2A0B34A7" w14:textId="0DA7C83D" w:rsidR="009659A3" w:rsidRPr="000F7F85" w:rsidRDefault="009659A3" w:rsidP="009659A3">
            <w:pPr>
              <w:spacing w:after="0" w:line="276" w:lineRule="auto"/>
              <w:ind w:left="318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659A3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wykorzystanie energii z ciepła odpadowego</w:t>
            </w:r>
          </w:p>
          <w:p w14:paraId="711BD344" w14:textId="77777777" w:rsidR="009659A3" w:rsidRPr="009659A3" w:rsidRDefault="009659A3" w:rsidP="009659A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659A3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485774EE" w14:textId="77777777" w:rsidR="00EC6AAC" w:rsidRDefault="00EC6AAC" w:rsidP="00D609E6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E2DA60D" w14:textId="50FEF704" w:rsidR="00217554" w:rsidRPr="009659A3" w:rsidRDefault="001B67B6" w:rsidP="002175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Jeśli zaznaczyłeś TAK,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szczegółowe uzasadnienie</w:t>
            </w:r>
            <w:r w:rsidR="004C1AA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oraz podaj procentowy udział energii wytworzonej z OZE i/lub ciepła odpadowego z nowych istniejących instalacji w stosunku do energii wytworzonej przez wszystkie instalacje łącznie w systemie</w:t>
            </w:r>
            <w:r w:rsidR="0021755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  <w:p w14:paraId="0CD007A7" w14:textId="3E3B94D5" w:rsidR="001B67B6" w:rsidRPr="009659A3" w:rsidRDefault="001B67B6" w:rsidP="00607A4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EC6AAC" w:rsidRPr="00041B4C" w14:paraId="0D99179B" w14:textId="77777777" w:rsidTr="00AD1625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28AC2EEE" w14:textId="77777777" w:rsidR="00EC6AAC" w:rsidRDefault="00EC6AAC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41B4C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040180CA" w14:textId="77777777" w:rsidR="00EC6AAC" w:rsidRDefault="00EC6AAC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1C24B7A3" w14:textId="77777777" w:rsidR="004C1AA9" w:rsidRDefault="004C1AA9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70913487" w14:textId="48B67EA1" w:rsidR="004C1AA9" w:rsidRPr="00041B4C" w:rsidRDefault="004C1AA9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F34E70" w:rsidRPr="00F34E70" w14:paraId="04C0C41C" w14:textId="77777777" w:rsidTr="00786559">
        <w:tc>
          <w:tcPr>
            <w:tcW w:w="2547" w:type="dxa"/>
            <w:shd w:val="clear" w:color="auto" w:fill="9CC2E5" w:themeFill="accent5" w:themeFillTint="99"/>
            <w:vAlign w:val="center"/>
          </w:tcPr>
          <w:p w14:paraId="522A919E" w14:textId="5B3D4C43" w:rsidR="00F34E70" w:rsidRPr="00F34E70" w:rsidRDefault="00E96642" w:rsidP="00F34E7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F34E70"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6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462140D3" w14:textId="679A21E5" w:rsidR="00F34E70" w:rsidRPr="00F34E70" w:rsidRDefault="00327A9C" w:rsidP="00F34E70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Promowanie rozwiązań wykorzystujących wodór zeroemisyjny</w:t>
            </w:r>
          </w:p>
        </w:tc>
      </w:tr>
      <w:tr w:rsidR="00F34E70" w:rsidRPr="00F34E70" w14:paraId="2E0805C3" w14:textId="77777777" w:rsidTr="001B67B6">
        <w:trPr>
          <w:trHeight w:val="87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0E84C2E8" w14:textId="42A94578" w:rsidR="00A35856" w:rsidRDefault="00327A9C" w:rsidP="00041B4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Wskaż, czy p</w:t>
            </w: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rojekt zawiera elementy infrastruktury lub technologię do produkcji, przetwarzania, </w:t>
            </w:r>
            <w:proofErr w:type="spellStart"/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przesyłu</w:t>
            </w:r>
            <w:proofErr w:type="spellEnd"/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lub magazynowania wodoru zeroemisyjnego z zami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are</w:t>
            </w: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m wykorzystania go do produkcji energii</w:t>
            </w:r>
            <w:r w:rsidR="001B67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577CFD8C" w14:textId="77777777" w:rsidR="00327A9C" w:rsidRPr="000F7F85" w:rsidRDefault="00327A9C" w:rsidP="00327A9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EC7AE4E" w14:textId="7117C796" w:rsidR="00327A9C" w:rsidRDefault="00327A9C" w:rsidP="00327A9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  <w:highlight w:val="yellow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7521D57D" w14:textId="1AF5BC0E" w:rsidR="00327A9C" w:rsidRPr="009677B2" w:rsidRDefault="001B67B6" w:rsidP="00041B4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  <w:highlight w:val="yellow"/>
              </w:rPr>
            </w:pP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TAK, szczegółowo opisz ww. elementy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/technologie</w:t>
            </w:r>
            <w:r w:rsidRPr="00327A9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oraz w jaki sposób zostaną one wykorzystane do produkcji energii.</w:t>
            </w:r>
            <w:r w:rsid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Pamiętaj, że n</w:t>
            </w:r>
            <w:r w:rsidR="00E96642" w:rsidRP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ie będzie wspierany wodór z paliw kopalnych (oparty na paliwach kopalnych, bez CCS – znany również jako „szary” wodór - </w:t>
            </w:r>
            <w:r w:rsid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</w:t>
            </w:r>
            <w:r w:rsidR="00E96642" w:rsidRPr="00E9664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ytwarzany w procesie reformingu gazu ziemnego lub innych węglowodorów powstałych w procesie rafinacji ropy naftowej).</w:t>
            </w:r>
          </w:p>
        </w:tc>
      </w:tr>
      <w:tr w:rsidR="00327A9C" w:rsidRPr="00F34E70" w14:paraId="09BFE29B" w14:textId="77777777" w:rsidTr="00526019">
        <w:trPr>
          <w:trHeight w:val="870"/>
        </w:trPr>
        <w:tc>
          <w:tcPr>
            <w:tcW w:w="9540" w:type="dxa"/>
            <w:gridSpan w:val="2"/>
            <w:shd w:val="clear" w:color="auto" w:fill="auto"/>
          </w:tcPr>
          <w:p w14:paraId="3739C1DA" w14:textId="77777777" w:rsidR="00327A9C" w:rsidRDefault="00327A9C" w:rsidP="00327A9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41B4C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0C613F23" w14:textId="77777777" w:rsidR="00327A9C" w:rsidRPr="00041B4C" w:rsidRDefault="00327A9C" w:rsidP="00E91974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39277D" w:rsidRPr="00F34E70" w14:paraId="22B7CA5E" w14:textId="77777777" w:rsidTr="00786559">
        <w:tc>
          <w:tcPr>
            <w:tcW w:w="2547" w:type="dxa"/>
            <w:shd w:val="clear" w:color="auto" w:fill="9CC2E5" w:themeFill="accent5" w:themeFillTint="99"/>
            <w:vAlign w:val="center"/>
          </w:tcPr>
          <w:p w14:paraId="6572CE34" w14:textId="63BD0587" w:rsidR="0039277D" w:rsidRPr="009677B2" w:rsidRDefault="00E96642" w:rsidP="0039277D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5" w:name="_Hlk179795355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="0039277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39277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8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005D9F60" w14:textId="69B00F02" w:rsidR="0039277D" w:rsidRPr="009677B2" w:rsidRDefault="0039277D" w:rsidP="0039277D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39277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Powiązanie z dokumentami planistycznymi</w:t>
            </w:r>
          </w:p>
        </w:tc>
      </w:tr>
      <w:bookmarkEnd w:id="5"/>
      <w:tr w:rsidR="009659A3" w:rsidRPr="00D252C4" w14:paraId="73719583" w14:textId="77777777" w:rsidTr="001B67B6">
        <w:trPr>
          <w:trHeight w:val="1000"/>
        </w:trPr>
        <w:tc>
          <w:tcPr>
            <w:tcW w:w="9540" w:type="dxa"/>
            <w:gridSpan w:val="2"/>
            <w:shd w:val="clear" w:color="auto" w:fill="DEEAF6" w:themeFill="accent5" w:themeFillTint="33"/>
            <w:vAlign w:val="center"/>
          </w:tcPr>
          <w:p w14:paraId="4CA10581" w14:textId="77777777" w:rsidR="009659A3" w:rsidRDefault="009659A3" w:rsidP="0083329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ujęty w planie zaopatrzenia w ciepło, energię elektryczną i paliwa lub w założeniach do tego planu lub w programach ochrony powietrza lub planach gospodarki niskoemisyjnej.</w:t>
            </w:r>
          </w:p>
          <w:p w14:paraId="585D1222" w14:textId="77777777" w:rsidR="009659A3" w:rsidRDefault="009659A3" w:rsidP="009659A3">
            <w:pPr>
              <w:spacing w:after="0" w:line="240" w:lineRule="auto"/>
              <w:rPr>
                <w:rFonts w:ascii="Arial" w:eastAsia="Calibri" w:hAnsi="Arial" w:cs="Arial"/>
                <w:color w:val="1F3864" w:themeColor="accent1" w:themeShade="80"/>
                <w:sz w:val="24"/>
                <w:szCs w:val="24"/>
              </w:rPr>
            </w:pPr>
            <w:r w:rsidRPr="00883A57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BB5E8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58D8E41" w14:textId="77777777" w:rsidR="009659A3" w:rsidRDefault="009659A3" w:rsidP="009659A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83A57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D044E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60107BFD" w14:textId="5D9F8D79" w:rsidR="009659A3" w:rsidRDefault="001B67B6" w:rsidP="009659A3">
            <w:pPr>
              <w:spacing w:after="0" w:line="276" w:lineRule="auto"/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TAK, wskaż nazwę dokumentu oraz nazwę wskazanego w nim przedsięwzięcia, w ramach którego zrealizowany zostanie projekt.</w:t>
            </w:r>
          </w:p>
        </w:tc>
      </w:tr>
      <w:tr w:rsidR="009659A3" w:rsidRPr="00D252C4" w14:paraId="2369D59B" w14:textId="77777777" w:rsidTr="00A74123">
        <w:trPr>
          <w:trHeight w:val="294"/>
        </w:trPr>
        <w:tc>
          <w:tcPr>
            <w:tcW w:w="9540" w:type="dxa"/>
            <w:gridSpan w:val="2"/>
            <w:shd w:val="clear" w:color="auto" w:fill="FFFFFF" w:themeFill="background1"/>
            <w:vAlign w:val="center"/>
          </w:tcPr>
          <w:p w14:paraId="3E31716D" w14:textId="77777777" w:rsidR="009659A3" w:rsidRPr="00FF4A8A" w:rsidRDefault="009659A3" w:rsidP="009659A3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F4A8A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opisowe:</w:t>
            </w:r>
          </w:p>
          <w:p w14:paraId="09D929A2" w14:textId="77777777" w:rsidR="009659A3" w:rsidRDefault="009659A3" w:rsidP="009659A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5B60851" w14:textId="1473EC00" w:rsidR="009659A3" w:rsidRPr="009677B2" w:rsidRDefault="009659A3" w:rsidP="009659A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9659A3" w:rsidRPr="00CA67DE" w14:paraId="1320470C" w14:textId="77777777" w:rsidTr="00786559">
        <w:trPr>
          <w:trHeight w:val="329"/>
        </w:trPr>
        <w:tc>
          <w:tcPr>
            <w:tcW w:w="2547" w:type="dxa"/>
            <w:shd w:val="clear" w:color="auto" w:fill="9CC2E5" w:themeFill="accent5" w:themeFillTint="99"/>
          </w:tcPr>
          <w:p w14:paraId="6B7DEF4E" w14:textId="1D981ACB" w:rsidR="009659A3" w:rsidRPr="009659A3" w:rsidRDefault="000E5C73" w:rsidP="00631161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="009659A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659A3" w:rsidRPr="009659A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9659A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</w:t>
            </w:r>
            <w:r w:rsidR="00E9664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10</w:t>
            </w:r>
          </w:p>
        </w:tc>
        <w:tc>
          <w:tcPr>
            <w:tcW w:w="6993" w:type="dxa"/>
            <w:shd w:val="clear" w:color="auto" w:fill="9CC2E5" w:themeFill="accent5" w:themeFillTint="99"/>
          </w:tcPr>
          <w:p w14:paraId="1B89DE42" w14:textId="1F04FFEE" w:rsidR="009659A3" w:rsidRPr="000F7F85" w:rsidRDefault="009659A3" w:rsidP="0063116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Jakość powietrza</w:t>
            </w:r>
          </w:p>
        </w:tc>
      </w:tr>
      <w:tr w:rsidR="009659A3" w:rsidRPr="00CA67DE" w14:paraId="229528D2" w14:textId="77777777" w:rsidTr="001B67B6">
        <w:trPr>
          <w:trHeight w:val="83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47819F1C" w14:textId="77777777" w:rsidR="009659A3" w:rsidRDefault="009659A3" w:rsidP="0063116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Wskaż, czy p</w:t>
            </w:r>
            <w:r w:rsidRPr="009659A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rojekt przyczynia się do likwidacji emisji pyłów lub jej znaczącego zmniejszenia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</w:p>
          <w:p w14:paraId="4154BB27" w14:textId="77777777" w:rsidR="009659A3" w:rsidRDefault="009659A3" w:rsidP="009659A3">
            <w:pPr>
              <w:spacing w:after="0" w:line="240" w:lineRule="auto"/>
              <w:rPr>
                <w:rFonts w:ascii="Arial" w:eastAsia="Calibri" w:hAnsi="Arial" w:cs="Arial"/>
                <w:color w:val="1F3864" w:themeColor="accent1" w:themeShade="80"/>
                <w:sz w:val="24"/>
                <w:szCs w:val="24"/>
              </w:rPr>
            </w:pPr>
            <w:r w:rsidRPr="00883A57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BB5E8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6A9CA7D3" w14:textId="77777777" w:rsidR="009659A3" w:rsidRDefault="009659A3" w:rsidP="009659A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83A57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D044E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684462F4" w14:textId="6CFCD57D" w:rsidR="009659A3" w:rsidRPr="000F7F85" w:rsidRDefault="001B67B6" w:rsidP="0063116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TAK, przedstaw szczegółowe wyliczenia pokazujące % redukcji emisji pyłów w wyniku realizacji projektu.</w:t>
            </w:r>
          </w:p>
        </w:tc>
      </w:tr>
      <w:tr w:rsidR="009659A3" w:rsidRPr="00CA67DE" w14:paraId="44504458" w14:textId="77777777" w:rsidTr="00CA67DE">
        <w:trPr>
          <w:trHeight w:val="830"/>
        </w:trPr>
        <w:tc>
          <w:tcPr>
            <w:tcW w:w="9540" w:type="dxa"/>
            <w:gridSpan w:val="2"/>
            <w:shd w:val="clear" w:color="auto" w:fill="FFFFFF" w:themeFill="background1"/>
          </w:tcPr>
          <w:p w14:paraId="5B681DE8" w14:textId="4FFCEC35" w:rsidR="009659A3" w:rsidRDefault="009659A3" w:rsidP="0063116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Pole opisowe:</w:t>
            </w:r>
          </w:p>
        </w:tc>
      </w:tr>
      <w:tr w:rsidR="0039277D" w:rsidRPr="006C5CC5" w14:paraId="7F635EFC" w14:textId="77777777" w:rsidTr="00786559">
        <w:trPr>
          <w:trHeight w:val="389"/>
        </w:trPr>
        <w:tc>
          <w:tcPr>
            <w:tcW w:w="2547" w:type="dxa"/>
            <w:shd w:val="clear" w:color="auto" w:fill="9CC2E5" w:themeFill="accent5" w:themeFillTint="99"/>
            <w:vAlign w:val="center"/>
          </w:tcPr>
          <w:p w14:paraId="375E834B" w14:textId="5ECE3B72" w:rsidR="0039277D" w:rsidRPr="006C5CC5" w:rsidRDefault="000E5C73" w:rsidP="0078655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6</w:t>
            </w:r>
            <w:r w:rsidR="0039277D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39277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KRYTERIUM</w:t>
            </w:r>
            <w:r w:rsidR="00E9664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nr 12</w:t>
            </w:r>
          </w:p>
        </w:tc>
        <w:tc>
          <w:tcPr>
            <w:tcW w:w="6993" w:type="dxa"/>
            <w:shd w:val="clear" w:color="auto" w:fill="9CC2E5" w:themeFill="accent5" w:themeFillTint="99"/>
            <w:vAlign w:val="center"/>
          </w:tcPr>
          <w:p w14:paraId="3FDF94FC" w14:textId="77777777" w:rsidR="0039277D" w:rsidRPr="006C5CC5" w:rsidRDefault="0039277D" w:rsidP="0078655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Realizacja założeń strategii Morza Bałtyckiego</w:t>
            </w:r>
          </w:p>
        </w:tc>
      </w:tr>
      <w:tr w:rsidR="0039277D" w:rsidRPr="00CA67DE" w14:paraId="4AF78D7F" w14:textId="77777777" w:rsidTr="001B67B6">
        <w:trPr>
          <w:trHeight w:val="830"/>
        </w:trPr>
        <w:tc>
          <w:tcPr>
            <w:tcW w:w="9540" w:type="dxa"/>
            <w:gridSpan w:val="2"/>
            <w:shd w:val="clear" w:color="auto" w:fill="DEEAF6" w:themeFill="accent5" w:themeFillTint="33"/>
          </w:tcPr>
          <w:p w14:paraId="223FE8C7" w14:textId="77777777" w:rsidR="0039277D" w:rsidRPr="000F7F85" w:rsidRDefault="0039277D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czy projekt jest zgodny lub komplementarny z celami Strategii Unii Europejskiej dla regionu Morza Bałtyckiego.</w:t>
            </w:r>
          </w:p>
          <w:p w14:paraId="08D1DE42" w14:textId="77777777" w:rsidR="0039277D" w:rsidRPr="000F7F85" w:rsidRDefault="0039277D" w:rsidP="00AD162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lastRenderedPageBreak/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82B3420" w14:textId="77777777" w:rsidR="0039277D" w:rsidRDefault="0039277D" w:rsidP="00AD1625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  <w:p w14:paraId="764833C9" w14:textId="1C7B78D5" w:rsidR="001B67B6" w:rsidRPr="00CA67DE" w:rsidRDefault="001B67B6" w:rsidP="00AD1625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opisz w jaki sposób projekt wpisuje się w działania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określone 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Planie działania UE dotyczącym Strategii UE dla Regionu Morza Bałtyckiego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39277D" w:rsidRPr="0012453E" w14:paraId="2BFAA2AC" w14:textId="77777777" w:rsidTr="00AD1625">
        <w:trPr>
          <w:trHeight w:val="804"/>
        </w:trPr>
        <w:tc>
          <w:tcPr>
            <w:tcW w:w="9540" w:type="dxa"/>
            <w:gridSpan w:val="2"/>
            <w:shd w:val="clear" w:color="auto" w:fill="FFFFFF" w:themeFill="background1"/>
          </w:tcPr>
          <w:p w14:paraId="21C209B1" w14:textId="77777777" w:rsidR="0039277D" w:rsidRPr="0012453E" w:rsidRDefault="0039277D" w:rsidP="00AD162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631964">
              <w:rPr>
                <w:rFonts w:ascii="Arial" w:hAnsi="Arial" w:cs="Arial"/>
                <w:i/>
                <w:color w:val="1F3864" w:themeColor="accent1" w:themeShade="80"/>
                <w:sz w:val="24"/>
              </w:rPr>
              <w:lastRenderedPageBreak/>
              <w:t xml:space="preserve">Pole opisowe. </w:t>
            </w:r>
          </w:p>
        </w:tc>
      </w:tr>
    </w:tbl>
    <w:p w14:paraId="35F42792" w14:textId="3BB52010" w:rsidR="00AB1348" w:rsidRDefault="00AB1348" w:rsidP="00AB1348">
      <w:pPr>
        <w:pStyle w:val="Tekstkomentarza"/>
      </w:pPr>
    </w:p>
    <w:p w14:paraId="38755700" w14:textId="08977870" w:rsidR="00AB1348" w:rsidRPr="009415FC" w:rsidRDefault="00AB1348" w:rsidP="00D67D1D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AB1348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59D73" w14:textId="77777777" w:rsidR="003F17BA" w:rsidRDefault="003F17BA" w:rsidP="00E4298B">
      <w:pPr>
        <w:spacing w:after="0" w:line="240" w:lineRule="auto"/>
      </w:pPr>
      <w:r>
        <w:separator/>
      </w:r>
    </w:p>
  </w:endnote>
  <w:endnote w:type="continuationSeparator" w:id="0">
    <w:p w14:paraId="1A07442C" w14:textId="77777777" w:rsidR="003F17BA" w:rsidRDefault="003F17BA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B0614" w14:textId="77777777" w:rsidR="003F17BA" w:rsidRDefault="003F17BA" w:rsidP="00E4298B">
      <w:pPr>
        <w:spacing w:after="0" w:line="240" w:lineRule="auto"/>
      </w:pPr>
      <w:r>
        <w:separator/>
      </w:r>
    </w:p>
  </w:footnote>
  <w:footnote w:type="continuationSeparator" w:id="0">
    <w:p w14:paraId="7FD41183" w14:textId="77777777" w:rsidR="003F17BA" w:rsidRDefault="003F17BA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8351F"/>
    <w:multiLevelType w:val="hybridMultilevel"/>
    <w:tmpl w:val="457E847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557FD"/>
    <w:multiLevelType w:val="hybridMultilevel"/>
    <w:tmpl w:val="26D8A932"/>
    <w:lvl w:ilvl="0" w:tplc="8C007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86DB1"/>
    <w:multiLevelType w:val="hybridMultilevel"/>
    <w:tmpl w:val="9C9EE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 w15:restartNumberingAfterBreak="0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8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0" w15:restartNumberingAfterBreak="0">
    <w:nsid w:val="5D892C52"/>
    <w:multiLevelType w:val="hybridMultilevel"/>
    <w:tmpl w:val="EEBC3F2A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3E1C3F"/>
    <w:multiLevelType w:val="hybridMultilevel"/>
    <w:tmpl w:val="B6C8CCCC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C3A3F"/>
    <w:multiLevelType w:val="hybridMultilevel"/>
    <w:tmpl w:val="AB767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2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5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39"/>
  </w:num>
  <w:num w:numId="4">
    <w:abstractNumId w:val="8"/>
  </w:num>
  <w:num w:numId="5">
    <w:abstractNumId w:val="18"/>
  </w:num>
  <w:num w:numId="6">
    <w:abstractNumId w:val="24"/>
  </w:num>
  <w:num w:numId="7">
    <w:abstractNumId w:val="35"/>
  </w:num>
  <w:num w:numId="8">
    <w:abstractNumId w:val="14"/>
  </w:num>
  <w:num w:numId="9">
    <w:abstractNumId w:val="25"/>
  </w:num>
  <w:num w:numId="10">
    <w:abstractNumId w:val="44"/>
  </w:num>
  <w:num w:numId="11">
    <w:abstractNumId w:val="17"/>
  </w:num>
  <w:num w:numId="12">
    <w:abstractNumId w:val="0"/>
  </w:num>
  <w:num w:numId="13">
    <w:abstractNumId w:val="43"/>
  </w:num>
  <w:num w:numId="14">
    <w:abstractNumId w:val="34"/>
  </w:num>
  <w:num w:numId="15">
    <w:abstractNumId w:val="41"/>
  </w:num>
  <w:num w:numId="16">
    <w:abstractNumId w:val="27"/>
  </w:num>
  <w:num w:numId="17">
    <w:abstractNumId w:val="23"/>
  </w:num>
  <w:num w:numId="18">
    <w:abstractNumId w:val="21"/>
  </w:num>
  <w:num w:numId="19">
    <w:abstractNumId w:val="33"/>
  </w:num>
  <w:num w:numId="20">
    <w:abstractNumId w:val="1"/>
  </w:num>
  <w:num w:numId="21">
    <w:abstractNumId w:val="45"/>
  </w:num>
  <w:num w:numId="22">
    <w:abstractNumId w:val="38"/>
  </w:num>
  <w:num w:numId="23">
    <w:abstractNumId w:val="32"/>
  </w:num>
  <w:num w:numId="24">
    <w:abstractNumId w:val="15"/>
  </w:num>
  <w:num w:numId="25">
    <w:abstractNumId w:val="12"/>
  </w:num>
  <w:num w:numId="26">
    <w:abstractNumId w:val="36"/>
  </w:num>
  <w:num w:numId="27">
    <w:abstractNumId w:val="29"/>
  </w:num>
  <w:num w:numId="28">
    <w:abstractNumId w:val="6"/>
  </w:num>
  <w:num w:numId="29">
    <w:abstractNumId w:val="3"/>
  </w:num>
  <w:num w:numId="30">
    <w:abstractNumId w:val="16"/>
  </w:num>
  <w:num w:numId="31">
    <w:abstractNumId w:val="11"/>
  </w:num>
  <w:num w:numId="32">
    <w:abstractNumId w:val="42"/>
  </w:num>
  <w:num w:numId="33">
    <w:abstractNumId w:val="26"/>
  </w:num>
  <w:num w:numId="34">
    <w:abstractNumId w:val="13"/>
  </w:num>
  <w:num w:numId="35">
    <w:abstractNumId w:val="28"/>
  </w:num>
  <w:num w:numId="36">
    <w:abstractNumId w:val="19"/>
  </w:num>
  <w:num w:numId="37">
    <w:abstractNumId w:val="22"/>
  </w:num>
  <w:num w:numId="38">
    <w:abstractNumId w:val="5"/>
  </w:num>
  <w:num w:numId="39">
    <w:abstractNumId w:val="37"/>
  </w:num>
  <w:num w:numId="40">
    <w:abstractNumId w:val="30"/>
  </w:num>
  <w:num w:numId="41">
    <w:abstractNumId w:val="7"/>
  </w:num>
  <w:num w:numId="42">
    <w:abstractNumId w:val="9"/>
  </w:num>
  <w:num w:numId="43">
    <w:abstractNumId w:val="2"/>
  </w:num>
  <w:num w:numId="44">
    <w:abstractNumId w:val="4"/>
  </w:num>
  <w:num w:numId="45">
    <w:abstractNumId w:val="31"/>
  </w:num>
  <w:num w:numId="46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Romańska">
    <w15:presenceInfo w15:providerId="AD" w15:userId="S-1-5-21-3087080317-885096783-902502968-168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0709"/>
    <w:rsid w:val="00011A3A"/>
    <w:rsid w:val="00013643"/>
    <w:rsid w:val="000263E1"/>
    <w:rsid w:val="00033CEF"/>
    <w:rsid w:val="00033ED9"/>
    <w:rsid w:val="00041B4C"/>
    <w:rsid w:val="0004585D"/>
    <w:rsid w:val="0004783F"/>
    <w:rsid w:val="00050BB8"/>
    <w:rsid w:val="00055163"/>
    <w:rsid w:val="00064302"/>
    <w:rsid w:val="000767D9"/>
    <w:rsid w:val="00087EA9"/>
    <w:rsid w:val="00087EF0"/>
    <w:rsid w:val="000901A4"/>
    <w:rsid w:val="00090AC6"/>
    <w:rsid w:val="000910B0"/>
    <w:rsid w:val="000911ED"/>
    <w:rsid w:val="0009160E"/>
    <w:rsid w:val="00092D05"/>
    <w:rsid w:val="000A3C9C"/>
    <w:rsid w:val="000A6B5F"/>
    <w:rsid w:val="000B267F"/>
    <w:rsid w:val="000C0646"/>
    <w:rsid w:val="000C2488"/>
    <w:rsid w:val="000C7FD4"/>
    <w:rsid w:val="000D0943"/>
    <w:rsid w:val="000D7753"/>
    <w:rsid w:val="000D7FE4"/>
    <w:rsid w:val="000E4428"/>
    <w:rsid w:val="000E5C73"/>
    <w:rsid w:val="000F0003"/>
    <w:rsid w:val="000F2394"/>
    <w:rsid w:val="000F4773"/>
    <w:rsid w:val="000F49C0"/>
    <w:rsid w:val="000F7521"/>
    <w:rsid w:val="001004FB"/>
    <w:rsid w:val="0010713B"/>
    <w:rsid w:val="001163D5"/>
    <w:rsid w:val="001205C7"/>
    <w:rsid w:val="0012453E"/>
    <w:rsid w:val="001313B2"/>
    <w:rsid w:val="001419F6"/>
    <w:rsid w:val="00143946"/>
    <w:rsid w:val="001474FC"/>
    <w:rsid w:val="00173073"/>
    <w:rsid w:val="001739E8"/>
    <w:rsid w:val="001827DF"/>
    <w:rsid w:val="00187846"/>
    <w:rsid w:val="00191002"/>
    <w:rsid w:val="001A1565"/>
    <w:rsid w:val="001A3A55"/>
    <w:rsid w:val="001A590A"/>
    <w:rsid w:val="001B073C"/>
    <w:rsid w:val="001B3419"/>
    <w:rsid w:val="001B3B6C"/>
    <w:rsid w:val="001B4A7F"/>
    <w:rsid w:val="001B67B6"/>
    <w:rsid w:val="001B7A6E"/>
    <w:rsid w:val="001C4E55"/>
    <w:rsid w:val="001C6A66"/>
    <w:rsid w:val="001C6F11"/>
    <w:rsid w:val="001C7035"/>
    <w:rsid w:val="001D03CA"/>
    <w:rsid w:val="001D31DC"/>
    <w:rsid w:val="001D6614"/>
    <w:rsid w:val="001E1502"/>
    <w:rsid w:val="001F39E6"/>
    <w:rsid w:val="001F3F8A"/>
    <w:rsid w:val="001F62BA"/>
    <w:rsid w:val="00200ADA"/>
    <w:rsid w:val="00201C43"/>
    <w:rsid w:val="002023D6"/>
    <w:rsid w:val="00205921"/>
    <w:rsid w:val="00207C13"/>
    <w:rsid w:val="00213A12"/>
    <w:rsid w:val="002167A2"/>
    <w:rsid w:val="00217554"/>
    <w:rsid w:val="00223353"/>
    <w:rsid w:val="00224259"/>
    <w:rsid w:val="0023297F"/>
    <w:rsid w:val="00232E49"/>
    <w:rsid w:val="00234210"/>
    <w:rsid w:val="00260A29"/>
    <w:rsid w:val="00270982"/>
    <w:rsid w:val="0027156F"/>
    <w:rsid w:val="002760D8"/>
    <w:rsid w:val="00287417"/>
    <w:rsid w:val="0029648C"/>
    <w:rsid w:val="002A1B2D"/>
    <w:rsid w:val="002A2541"/>
    <w:rsid w:val="002A4593"/>
    <w:rsid w:val="002B05F3"/>
    <w:rsid w:val="002B0E15"/>
    <w:rsid w:val="002B3104"/>
    <w:rsid w:val="002B381A"/>
    <w:rsid w:val="002D237F"/>
    <w:rsid w:val="002D395E"/>
    <w:rsid w:val="002D46F6"/>
    <w:rsid w:val="002D525B"/>
    <w:rsid w:val="002D67A2"/>
    <w:rsid w:val="002D7247"/>
    <w:rsid w:val="002E04ED"/>
    <w:rsid w:val="002E3BE6"/>
    <w:rsid w:val="002E4032"/>
    <w:rsid w:val="002F367C"/>
    <w:rsid w:val="002F528E"/>
    <w:rsid w:val="002F5E7F"/>
    <w:rsid w:val="002F6C78"/>
    <w:rsid w:val="002F7151"/>
    <w:rsid w:val="00303417"/>
    <w:rsid w:val="00304963"/>
    <w:rsid w:val="00306AA4"/>
    <w:rsid w:val="00310705"/>
    <w:rsid w:val="00313C6E"/>
    <w:rsid w:val="003156DC"/>
    <w:rsid w:val="003229CE"/>
    <w:rsid w:val="00323ED9"/>
    <w:rsid w:val="00327A9C"/>
    <w:rsid w:val="00343B5E"/>
    <w:rsid w:val="00347016"/>
    <w:rsid w:val="003603C5"/>
    <w:rsid w:val="00362A9E"/>
    <w:rsid w:val="003720C9"/>
    <w:rsid w:val="00375F91"/>
    <w:rsid w:val="003817C1"/>
    <w:rsid w:val="00385046"/>
    <w:rsid w:val="00387A4A"/>
    <w:rsid w:val="00387EFC"/>
    <w:rsid w:val="00390E28"/>
    <w:rsid w:val="0039277D"/>
    <w:rsid w:val="003A0956"/>
    <w:rsid w:val="003A1101"/>
    <w:rsid w:val="003A7B90"/>
    <w:rsid w:val="003B22C4"/>
    <w:rsid w:val="003C4150"/>
    <w:rsid w:val="003C47E5"/>
    <w:rsid w:val="003C53D4"/>
    <w:rsid w:val="003C6990"/>
    <w:rsid w:val="003E2A42"/>
    <w:rsid w:val="003E417F"/>
    <w:rsid w:val="003F17BA"/>
    <w:rsid w:val="0041588D"/>
    <w:rsid w:val="00423BEA"/>
    <w:rsid w:val="00424263"/>
    <w:rsid w:val="00426703"/>
    <w:rsid w:val="00430C0D"/>
    <w:rsid w:val="004459D4"/>
    <w:rsid w:val="00452FE5"/>
    <w:rsid w:val="00456B08"/>
    <w:rsid w:val="004609AB"/>
    <w:rsid w:val="00467846"/>
    <w:rsid w:val="00490385"/>
    <w:rsid w:val="004908B0"/>
    <w:rsid w:val="004A2AC8"/>
    <w:rsid w:val="004C1AA9"/>
    <w:rsid w:val="004C4252"/>
    <w:rsid w:val="004D6364"/>
    <w:rsid w:val="004D7F20"/>
    <w:rsid w:val="004E2A85"/>
    <w:rsid w:val="004E55BD"/>
    <w:rsid w:val="00501CD6"/>
    <w:rsid w:val="00506A90"/>
    <w:rsid w:val="00517558"/>
    <w:rsid w:val="00522750"/>
    <w:rsid w:val="00526019"/>
    <w:rsid w:val="00530801"/>
    <w:rsid w:val="005329D1"/>
    <w:rsid w:val="005330FF"/>
    <w:rsid w:val="0053427B"/>
    <w:rsid w:val="005349FA"/>
    <w:rsid w:val="00540592"/>
    <w:rsid w:val="00546430"/>
    <w:rsid w:val="00547636"/>
    <w:rsid w:val="00554E84"/>
    <w:rsid w:val="00570045"/>
    <w:rsid w:val="00570338"/>
    <w:rsid w:val="00572434"/>
    <w:rsid w:val="00581D7B"/>
    <w:rsid w:val="0058396D"/>
    <w:rsid w:val="00584BB1"/>
    <w:rsid w:val="00585CAB"/>
    <w:rsid w:val="00593AA2"/>
    <w:rsid w:val="005978BB"/>
    <w:rsid w:val="005C5B5A"/>
    <w:rsid w:val="005E766A"/>
    <w:rsid w:val="005F7F09"/>
    <w:rsid w:val="00607A44"/>
    <w:rsid w:val="00626F27"/>
    <w:rsid w:val="00627233"/>
    <w:rsid w:val="00631161"/>
    <w:rsid w:val="00631964"/>
    <w:rsid w:val="00651781"/>
    <w:rsid w:val="00652631"/>
    <w:rsid w:val="00656630"/>
    <w:rsid w:val="006573DD"/>
    <w:rsid w:val="00662A6D"/>
    <w:rsid w:val="00667CC2"/>
    <w:rsid w:val="00676D12"/>
    <w:rsid w:val="00683F8B"/>
    <w:rsid w:val="00684C72"/>
    <w:rsid w:val="006927CE"/>
    <w:rsid w:val="00696592"/>
    <w:rsid w:val="006A51DC"/>
    <w:rsid w:val="006A6C52"/>
    <w:rsid w:val="006B0F67"/>
    <w:rsid w:val="006B27FA"/>
    <w:rsid w:val="006B6BB5"/>
    <w:rsid w:val="006C5CC5"/>
    <w:rsid w:val="006C6B0B"/>
    <w:rsid w:val="006F0C4B"/>
    <w:rsid w:val="006F4ABF"/>
    <w:rsid w:val="006F5331"/>
    <w:rsid w:val="007002F1"/>
    <w:rsid w:val="0070084F"/>
    <w:rsid w:val="00703250"/>
    <w:rsid w:val="00715529"/>
    <w:rsid w:val="00722832"/>
    <w:rsid w:val="00730F0C"/>
    <w:rsid w:val="00733D9B"/>
    <w:rsid w:val="00740FB9"/>
    <w:rsid w:val="00741C43"/>
    <w:rsid w:val="00745EFE"/>
    <w:rsid w:val="0074745D"/>
    <w:rsid w:val="0075259A"/>
    <w:rsid w:val="00755DDD"/>
    <w:rsid w:val="00757D55"/>
    <w:rsid w:val="007625F9"/>
    <w:rsid w:val="007657C2"/>
    <w:rsid w:val="00767084"/>
    <w:rsid w:val="00772F62"/>
    <w:rsid w:val="007824C9"/>
    <w:rsid w:val="00786559"/>
    <w:rsid w:val="007903B1"/>
    <w:rsid w:val="007A4815"/>
    <w:rsid w:val="007A550A"/>
    <w:rsid w:val="007A6A69"/>
    <w:rsid w:val="007B0EAA"/>
    <w:rsid w:val="007C6405"/>
    <w:rsid w:val="007D75CC"/>
    <w:rsid w:val="007E4597"/>
    <w:rsid w:val="007E7449"/>
    <w:rsid w:val="007F3B90"/>
    <w:rsid w:val="007F50B9"/>
    <w:rsid w:val="008030BD"/>
    <w:rsid w:val="008074A2"/>
    <w:rsid w:val="00813381"/>
    <w:rsid w:val="00814E98"/>
    <w:rsid w:val="0081507D"/>
    <w:rsid w:val="00821C9E"/>
    <w:rsid w:val="008230E6"/>
    <w:rsid w:val="008246E2"/>
    <w:rsid w:val="008301A1"/>
    <w:rsid w:val="00832749"/>
    <w:rsid w:val="0083329A"/>
    <w:rsid w:val="00833789"/>
    <w:rsid w:val="00836C94"/>
    <w:rsid w:val="008607C9"/>
    <w:rsid w:val="00863483"/>
    <w:rsid w:val="00864427"/>
    <w:rsid w:val="0087191D"/>
    <w:rsid w:val="00874516"/>
    <w:rsid w:val="008753E9"/>
    <w:rsid w:val="00894E0C"/>
    <w:rsid w:val="00897D30"/>
    <w:rsid w:val="008A10C4"/>
    <w:rsid w:val="008A6415"/>
    <w:rsid w:val="008A7717"/>
    <w:rsid w:val="008C1B33"/>
    <w:rsid w:val="008C27AB"/>
    <w:rsid w:val="008C510F"/>
    <w:rsid w:val="008C58CE"/>
    <w:rsid w:val="008C6A62"/>
    <w:rsid w:val="008E6874"/>
    <w:rsid w:val="008F0939"/>
    <w:rsid w:val="008F0FF9"/>
    <w:rsid w:val="008F1DB6"/>
    <w:rsid w:val="008F6D79"/>
    <w:rsid w:val="0090206C"/>
    <w:rsid w:val="0090621D"/>
    <w:rsid w:val="00922191"/>
    <w:rsid w:val="009229DD"/>
    <w:rsid w:val="0092445A"/>
    <w:rsid w:val="00934C36"/>
    <w:rsid w:val="00935BC0"/>
    <w:rsid w:val="00937868"/>
    <w:rsid w:val="009415FC"/>
    <w:rsid w:val="00944B73"/>
    <w:rsid w:val="00944EF4"/>
    <w:rsid w:val="00947E4C"/>
    <w:rsid w:val="0095064B"/>
    <w:rsid w:val="0096060E"/>
    <w:rsid w:val="009613D6"/>
    <w:rsid w:val="00962414"/>
    <w:rsid w:val="009659A3"/>
    <w:rsid w:val="009659C9"/>
    <w:rsid w:val="009677B2"/>
    <w:rsid w:val="00973524"/>
    <w:rsid w:val="00992DF0"/>
    <w:rsid w:val="009A5F46"/>
    <w:rsid w:val="009B3CD2"/>
    <w:rsid w:val="009C1EB6"/>
    <w:rsid w:val="009C7581"/>
    <w:rsid w:val="009D060B"/>
    <w:rsid w:val="009D28B8"/>
    <w:rsid w:val="009D3B41"/>
    <w:rsid w:val="009F1C04"/>
    <w:rsid w:val="009F3883"/>
    <w:rsid w:val="009F4B47"/>
    <w:rsid w:val="009F639A"/>
    <w:rsid w:val="00A110D8"/>
    <w:rsid w:val="00A15EDD"/>
    <w:rsid w:val="00A1762A"/>
    <w:rsid w:val="00A21D14"/>
    <w:rsid w:val="00A32447"/>
    <w:rsid w:val="00A35856"/>
    <w:rsid w:val="00A40163"/>
    <w:rsid w:val="00A4374F"/>
    <w:rsid w:val="00A7228E"/>
    <w:rsid w:val="00A74450"/>
    <w:rsid w:val="00A80006"/>
    <w:rsid w:val="00A81410"/>
    <w:rsid w:val="00A869B7"/>
    <w:rsid w:val="00A932B2"/>
    <w:rsid w:val="00AA6254"/>
    <w:rsid w:val="00AB1348"/>
    <w:rsid w:val="00AC13E8"/>
    <w:rsid w:val="00AC7079"/>
    <w:rsid w:val="00AD2ABB"/>
    <w:rsid w:val="00AD69AE"/>
    <w:rsid w:val="00AD7FB3"/>
    <w:rsid w:val="00AE4A9E"/>
    <w:rsid w:val="00AE5068"/>
    <w:rsid w:val="00AE52E7"/>
    <w:rsid w:val="00AE5D3F"/>
    <w:rsid w:val="00AE604B"/>
    <w:rsid w:val="00AF0A5B"/>
    <w:rsid w:val="00AF7B84"/>
    <w:rsid w:val="00B00FD0"/>
    <w:rsid w:val="00B14D02"/>
    <w:rsid w:val="00B22FA8"/>
    <w:rsid w:val="00B265FB"/>
    <w:rsid w:val="00B3592F"/>
    <w:rsid w:val="00B44F47"/>
    <w:rsid w:val="00B54D19"/>
    <w:rsid w:val="00B64FC1"/>
    <w:rsid w:val="00B72364"/>
    <w:rsid w:val="00B723B4"/>
    <w:rsid w:val="00B748E2"/>
    <w:rsid w:val="00B834EB"/>
    <w:rsid w:val="00B847C5"/>
    <w:rsid w:val="00B8541D"/>
    <w:rsid w:val="00B879E6"/>
    <w:rsid w:val="00B936F9"/>
    <w:rsid w:val="00BA1509"/>
    <w:rsid w:val="00BA34FD"/>
    <w:rsid w:val="00BB0CF2"/>
    <w:rsid w:val="00BB6D44"/>
    <w:rsid w:val="00BB7636"/>
    <w:rsid w:val="00BC1543"/>
    <w:rsid w:val="00BD5E4A"/>
    <w:rsid w:val="00BD7442"/>
    <w:rsid w:val="00BE192E"/>
    <w:rsid w:val="00BE7397"/>
    <w:rsid w:val="00BF3399"/>
    <w:rsid w:val="00BF682B"/>
    <w:rsid w:val="00BF68DF"/>
    <w:rsid w:val="00C0039F"/>
    <w:rsid w:val="00C02392"/>
    <w:rsid w:val="00C05C08"/>
    <w:rsid w:val="00C05C7F"/>
    <w:rsid w:val="00C300AF"/>
    <w:rsid w:val="00C3334A"/>
    <w:rsid w:val="00C33634"/>
    <w:rsid w:val="00C34777"/>
    <w:rsid w:val="00C367DF"/>
    <w:rsid w:val="00C5181F"/>
    <w:rsid w:val="00C52593"/>
    <w:rsid w:val="00C538A8"/>
    <w:rsid w:val="00C63B28"/>
    <w:rsid w:val="00C64DF7"/>
    <w:rsid w:val="00C64E56"/>
    <w:rsid w:val="00C64F30"/>
    <w:rsid w:val="00C81B25"/>
    <w:rsid w:val="00C81B65"/>
    <w:rsid w:val="00C83B9E"/>
    <w:rsid w:val="00C84F9C"/>
    <w:rsid w:val="00C85EEF"/>
    <w:rsid w:val="00C87A9E"/>
    <w:rsid w:val="00C95A8C"/>
    <w:rsid w:val="00CA25DE"/>
    <w:rsid w:val="00CB1BC9"/>
    <w:rsid w:val="00CC53E5"/>
    <w:rsid w:val="00CC7ABC"/>
    <w:rsid w:val="00CD0F62"/>
    <w:rsid w:val="00CD5A20"/>
    <w:rsid w:val="00CE359F"/>
    <w:rsid w:val="00CF1843"/>
    <w:rsid w:val="00D0074B"/>
    <w:rsid w:val="00D031C4"/>
    <w:rsid w:val="00D05B1B"/>
    <w:rsid w:val="00D16D58"/>
    <w:rsid w:val="00D237D1"/>
    <w:rsid w:val="00D252C4"/>
    <w:rsid w:val="00D3038D"/>
    <w:rsid w:val="00D31241"/>
    <w:rsid w:val="00D3351D"/>
    <w:rsid w:val="00D34100"/>
    <w:rsid w:val="00D41288"/>
    <w:rsid w:val="00D414B0"/>
    <w:rsid w:val="00D5552D"/>
    <w:rsid w:val="00D609E6"/>
    <w:rsid w:val="00D65362"/>
    <w:rsid w:val="00D66CFA"/>
    <w:rsid w:val="00D67D1D"/>
    <w:rsid w:val="00D67D5C"/>
    <w:rsid w:val="00D72046"/>
    <w:rsid w:val="00D77119"/>
    <w:rsid w:val="00D774EA"/>
    <w:rsid w:val="00D8107B"/>
    <w:rsid w:val="00D8189C"/>
    <w:rsid w:val="00D850A0"/>
    <w:rsid w:val="00D85E99"/>
    <w:rsid w:val="00D86BC5"/>
    <w:rsid w:val="00D904DF"/>
    <w:rsid w:val="00D9142E"/>
    <w:rsid w:val="00D95657"/>
    <w:rsid w:val="00DC6595"/>
    <w:rsid w:val="00DD4B75"/>
    <w:rsid w:val="00DE05B3"/>
    <w:rsid w:val="00DE27FE"/>
    <w:rsid w:val="00DE3FE7"/>
    <w:rsid w:val="00E10089"/>
    <w:rsid w:val="00E11A4C"/>
    <w:rsid w:val="00E22069"/>
    <w:rsid w:val="00E2765C"/>
    <w:rsid w:val="00E33A05"/>
    <w:rsid w:val="00E35E38"/>
    <w:rsid w:val="00E3654F"/>
    <w:rsid w:val="00E4298B"/>
    <w:rsid w:val="00E4635B"/>
    <w:rsid w:val="00E51B94"/>
    <w:rsid w:val="00E5298A"/>
    <w:rsid w:val="00E54DDA"/>
    <w:rsid w:val="00E649B1"/>
    <w:rsid w:val="00E769CA"/>
    <w:rsid w:val="00E840ED"/>
    <w:rsid w:val="00E90A26"/>
    <w:rsid w:val="00E91974"/>
    <w:rsid w:val="00E93DE5"/>
    <w:rsid w:val="00E95DCC"/>
    <w:rsid w:val="00E95E47"/>
    <w:rsid w:val="00E96642"/>
    <w:rsid w:val="00E96FEF"/>
    <w:rsid w:val="00E9762A"/>
    <w:rsid w:val="00E97DD1"/>
    <w:rsid w:val="00EA1E50"/>
    <w:rsid w:val="00EB0E25"/>
    <w:rsid w:val="00EB2467"/>
    <w:rsid w:val="00EC2949"/>
    <w:rsid w:val="00EC6AAC"/>
    <w:rsid w:val="00ED2CC2"/>
    <w:rsid w:val="00ED4AA7"/>
    <w:rsid w:val="00ED623C"/>
    <w:rsid w:val="00ED74D0"/>
    <w:rsid w:val="00EE2D3C"/>
    <w:rsid w:val="00EE5ED6"/>
    <w:rsid w:val="00EF0FD8"/>
    <w:rsid w:val="00F07290"/>
    <w:rsid w:val="00F169BE"/>
    <w:rsid w:val="00F16E2C"/>
    <w:rsid w:val="00F17ACE"/>
    <w:rsid w:val="00F23696"/>
    <w:rsid w:val="00F30403"/>
    <w:rsid w:val="00F34E70"/>
    <w:rsid w:val="00F404AE"/>
    <w:rsid w:val="00F44564"/>
    <w:rsid w:val="00F50F20"/>
    <w:rsid w:val="00F676F4"/>
    <w:rsid w:val="00F81FF8"/>
    <w:rsid w:val="00F82874"/>
    <w:rsid w:val="00F84DDE"/>
    <w:rsid w:val="00F87EC8"/>
    <w:rsid w:val="00F90127"/>
    <w:rsid w:val="00F943A5"/>
    <w:rsid w:val="00FA223B"/>
    <w:rsid w:val="00FA7D15"/>
    <w:rsid w:val="00FA7F07"/>
    <w:rsid w:val="00FA7F90"/>
    <w:rsid w:val="00FB26ED"/>
    <w:rsid w:val="00FC720D"/>
    <w:rsid w:val="00FF00DE"/>
    <w:rsid w:val="00FF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DE1193"/>
  <w15:docId w15:val="{608CDB0D-995D-45F9-9EC8-874939EA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1B65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7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7B6"/>
  </w:style>
  <w:style w:type="character" w:styleId="Odwoanieprzypisukocowego">
    <w:name w:val="endnote reference"/>
    <w:basedOn w:val="Domylnaczcionkaakapitu"/>
    <w:uiPriority w:val="99"/>
    <w:semiHidden/>
    <w:unhideWhenUsed/>
    <w:rsid w:val="001B67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45C2D-4527-4044-AD7A-D19BA21A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13</Pages>
  <Words>2701</Words>
  <Characters>16209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18873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Dawid Sabaciński</cp:lastModifiedBy>
  <cp:revision>18</cp:revision>
  <cp:lastPrinted>2023-11-29T10:34:00Z</cp:lastPrinted>
  <dcterms:created xsi:type="dcterms:W3CDTF">2024-10-25T07:08:00Z</dcterms:created>
  <dcterms:modified xsi:type="dcterms:W3CDTF">2024-11-20T11:07:00Z</dcterms:modified>
</cp:coreProperties>
</file>